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79C" w:rsidRDefault="0097579C" w:rsidP="0097579C">
      <w:pPr>
        <w:jc w:val="center"/>
        <w:rPr>
          <w:rFonts w:ascii="GHEA Grapalat" w:hAnsi="GHEA Grapalat"/>
          <w:sz w:val="18"/>
          <w:lang w:val="hy-AM"/>
        </w:rPr>
      </w:pPr>
    </w:p>
    <w:p w:rsidR="0097579C" w:rsidRDefault="0097579C" w:rsidP="0097579C">
      <w:pPr>
        <w:pStyle w:val="Heading2"/>
        <w:jc w:val="center"/>
        <w:rPr>
          <w:rFonts w:ascii="GHEA Grapalat" w:hAnsi="GHEA Grapalat"/>
          <w:b w:val="0"/>
          <w:color w:val="auto"/>
        </w:rPr>
      </w:pPr>
      <w:r>
        <w:rPr>
          <w:rFonts w:ascii="GHEA Grapalat" w:hAnsi="GHEA Grapalat" w:cs="Arial"/>
          <w:b w:val="0"/>
          <w:color w:val="auto"/>
        </w:rPr>
        <w:t>ОБЪЯВЛЕНИЕ</w:t>
      </w:r>
      <w:r>
        <w:rPr>
          <w:rFonts w:ascii="GHEA Grapalat" w:hAnsi="GHEA Grapalat"/>
          <w:b w:val="0"/>
          <w:color w:val="auto"/>
        </w:rPr>
        <w:br/>
      </w:r>
      <w:r>
        <w:rPr>
          <w:rFonts w:ascii="GHEA Grapalat" w:hAnsi="GHEA Grapalat" w:cs="Arial"/>
          <w:b w:val="0"/>
          <w:color w:val="auto"/>
        </w:rPr>
        <w:t>ОЗАПРОСЕКОТИРОВОК</w:t>
      </w:r>
    </w:p>
    <w:p w:rsidR="0097579C" w:rsidRPr="00827A46" w:rsidRDefault="0097579C" w:rsidP="0097579C">
      <w:pPr>
        <w:pStyle w:val="BodyTextIndent"/>
        <w:widowControl w:val="0"/>
        <w:spacing w:after="160" w:line="240" w:lineRule="auto"/>
        <w:ind w:firstLine="0"/>
        <w:jc w:val="center"/>
        <w:rPr>
          <w:rFonts w:ascii="GHEA Grapalat" w:hAnsi="GHEA Grapalat"/>
          <w:i w:val="0"/>
          <w:sz w:val="24"/>
          <w:szCs w:val="24"/>
        </w:rPr>
      </w:pPr>
    </w:p>
    <w:p w:rsidR="0097579C" w:rsidRPr="00827A46" w:rsidRDefault="0097579C" w:rsidP="0097579C">
      <w:pPr>
        <w:pStyle w:val="BodyTextIndent"/>
        <w:widowControl w:val="0"/>
        <w:spacing w:after="160" w:line="240" w:lineRule="auto"/>
        <w:ind w:firstLine="0"/>
        <w:jc w:val="center"/>
        <w:rPr>
          <w:rFonts w:ascii="GHEA Grapalat" w:hAnsi="GHEA Grapalat"/>
          <w:i w:val="0"/>
          <w:sz w:val="24"/>
          <w:szCs w:val="24"/>
        </w:rPr>
      </w:pPr>
      <w:r w:rsidRPr="00827A46">
        <w:rPr>
          <w:rFonts w:ascii="GHEA Grapalat" w:hAnsi="GHEA Grapalat"/>
          <w:i w:val="0"/>
          <w:sz w:val="24"/>
          <w:szCs w:val="24"/>
        </w:rPr>
        <w:t>Настоящий текст объявления утвержден Решением Оценочной Комиссии от     "</w:t>
      </w:r>
      <w:r w:rsidRPr="00AE4A09">
        <w:rPr>
          <w:rFonts w:ascii="Sylfaen" w:hAnsi="Sylfaen"/>
          <w:i w:val="0"/>
          <w:sz w:val="24"/>
          <w:szCs w:val="24"/>
        </w:rPr>
        <w:t xml:space="preserve">17.01.2020 </w:t>
      </w:r>
      <w:r w:rsidRPr="00827A46">
        <w:rPr>
          <w:rFonts w:ascii="GHEA Grapalat" w:hAnsi="GHEA Grapalat"/>
          <w:i w:val="0"/>
          <w:sz w:val="24"/>
          <w:szCs w:val="24"/>
        </w:rPr>
        <w:t>года "</w:t>
      </w:r>
      <w:r w:rsidRPr="00AE4A09">
        <w:rPr>
          <w:rFonts w:ascii="Sylfaen" w:hAnsi="Sylfaen"/>
          <w:i w:val="0"/>
          <w:sz w:val="24"/>
          <w:szCs w:val="24"/>
        </w:rPr>
        <w:t xml:space="preserve"> 1</w:t>
      </w:r>
      <w:r w:rsidRPr="00827A46">
        <w:rPr>
          <w:rFonts w:ascii="GHEA Grapalat" w:hAnsi="GHEA Grapalat"/>
          <w:i w:val="0"/>
          <w:sz w:val="24"/>
          <w:szCs w:val="24"/>
        </w:rPr>
        <w:t xml:space="preserve">" </w:t>
      </w:r>
    </w:p>
    <w:p w:rsidR="0097579C" w:rsidRDefault="0097579C" w:rsidP="0097579C">
      <w:pPr>
        <w:tabs>
          <w:tab w:val="left" w:pos="3969"/>
        </w:tabs>
        <w:jc w:val="center"/>
        <w:rPr>
          <w:rFonts w:ascii="GHEA Grapalat" w:hAnsi="GHEA Grapalat"/>
          <w:sz w:val="18"/>
          <w:lang w:val="hy-AM"/>
        </w:rPr>
      </w:pPr>
      <w:r w:rsidRPr="00827A46">
        <w:rPr>
          <w:rFonts w:ascii="GHEA Grapalat" w:hAnsi="GHEA Grapalat"/>
        </w:rPr>
        <w:t xml:space="preserve">Код процедуры </w:t>
      </w:r>
      <w:r>
        <w:rPr>
          <w:rFonts w:ascii="GHEA Grapalat" w:hAnsi="GHEA Grapalat"/>
          <w:i/>
          <w:lang w:val="af-ZA"/>
        </w:rPr>
        <w:t>&lt;&lt;ԱՄԱՀ-ԳՀԱՊՁԲ-20/02&gt;</w:t>
      </w:r>
    </w:p>
    <w:p w:rsidR="0097579C" w:rsidRPr="00F54CF5" w:rsidRDefault="0097579C" w:rsidP="0097579C">
      <w:pPr>
        <w:pStyle w:val="BodyTextIndent"/>
        <w:widowControl w:val="0"/>
        <w:spacing w:after="160" w:line="240" w:lineRule="auto"/>
        <w:ind w:firstLine="0"/>
        <w:jc w:val="center"/>
        <w:rPr>
          <w:rFonts w:ascii="GHEA Grapalat" w:hAnsi="GHEA Grapalat"/>
          <w:i w:val="0"/>
          <w:color w:val="FF0000"/>
          <w:sz w:val="24"/>
          <w:szCs w:val="24"/>
        </w:rPr>
      </w:pPr>
    </w:p>
    <w:p w:rsidR="0097579C" w:rsidRPr="00827A46" w:rsidRDefault="0097579C" w:rsidP="0097579C">
      <w:pPr>
        <w:pStyle w:val="BodyTextIndent"/>
        <w:widowControl w:val="0"/>
        <w:spacing w:after="160" w:line="240" w:lineRule="auto"/>
        <w:rPr>
          <w:rFonts w:ascii="GHEA Grapalat" w:hAnsi="GHEA Grapalat"/>
          <w:i w:val="0"/>
          <w:sz w:val="24"/>
          <w:szCs w:val="24"/>
        </w:rPr>
      </w:pPr>
    </w:p>
    <w:p w:rsidR="0097579C" w:rsidRPr="00827A46" w:rsidRDefault="0097579C" w:rsidP="0097579C">
      <w:pPr>
        <w:pStyle w:val="BodyTextIndent"/>
        <w:widowControl w:val="0"/>
        <w:spacing w:after="160" w:line="240" w:lineRule="auto"/>
        <w:ind w:firstLine="0"/>
        <w:rPr>
          <w:rFonts w:ascii="GHEA Grapalat" w:hAnsi="GHEA Grapalat"/>
          <w:i w:val="0"/>
          <w:sz w:val="24"/>
          <w:szCs w:val="24"/>
        </w:rPr>
      </w:pPr>
      <w:r w:rsidRPr="00827A46">
        <w:rPr>
          <w:rFonts w:ascii="GHEA Grapalat" w:hAnsi="GHEA Grapalat"/>
          <w:i w:val="0"/>
          <w:sz w:val="24"/>
          <w:szCs w:val="24"/>
        </w:rPr>
        <w:t xml:space="preserve">   Заказчик &lt;</w:t>
      </w:r>
      <w:r w:rsidRPr="00AE4A09">
        <w:rPr>
          <w:rFonts w:ascii="GHEA Grapalat" w:hAnsi="GHEA Grapalat"/>
          <w:i w:val="0"/>
          <w:sz w:val="24"/>
          <w:szCs w:val="24"/>
        </w:rPr>
        <w:t xml:space="preserve"> </w:t>
      </w:r>
      <w:r w:rsidRPr="00827A46">
        <w:rPr>
          <w:rFonts w:ascii="GHEA Grapalat" w:hAnsi="GHEA Grapalat"/>
          <w:i w:val="0"/>
          <w:sz w:val="24"/>
          <w:szCs w:val="24"/>
        </w:rPr>
        <w:t>&lt;</w:t>
      </w:r>
      <w:r w:rsidRPr="00AE4A09">
        <w:rPr>
          <w:rFonts w:ascii="GHEA Grapalat" w:hAnsi="GHEA Grapalat"/>
          <w:i w:val="0"/>
          <w:sz w:val="24"/>
          <w:szCs w:val="24"/>
        </w:rPr>
        <w:t xml:space="preserve"> </w:t>
      </w:r>
      <w:r w:rsidRPr="00AE4A09">
        <w:rPr>
          <w:rFonts w:ascii="GHEA Grapalat" w:hAnsi="GHEA Grapalat"/>
          <w:i w:val="0"/>
        </w:rPr>
        <w:t>Г</w:t>
      </w:r>
      <w:r w:rsidRPr="00DC41E9">
        <w:rPr>
          <w:rFonts w:ascii="GHEA Grapalat" w:hAnsi="GHEA Grapalat"/>
          <w:i w:val="0"/>
        </w:rPr>
        <w:t>Ю</w:t>
      </w:r>
      <w:r w:rsidRPr="00AE4A09">
        <w:rPr>
          <w:rFonts w:ascii="GHEA Grapalat" w:hAnsi="GHEA Grapalat"/>
          <w:i w:val="0"/>
        </w:rPr>
        <w:t>ХАПЕТАРАН  С АРАРАТ АРАРАТСКОГО МАРЗ &gt;&gt;</w:t>
      </w:r>
      <w:r w:rsidRPr="00827A46">
        <w:rPr>
          <w:rFonts w:ascii="GHEA Grapalat" w:hAnsi="GHEA Grapalat"/>
          <w:i w:val="0"/>
          <w:sz w:val="24"/>
          <w:szCs w:val="24"/>
        </w:rPr>
        <w:t xml:space="preserve"> ,  находящийся по адресу: АР </w:t>
      </w:r>
      <w:r w:rsidRPr="00AE4A09">
        <w:rPr>
          <w:rFonts w:ascii="GHEA Grapalat" w:hAnsi="GHEA Grapalat"/>
          <w:i w:val="0"/>
        </w:rPr>
        <w:t>АРАРАТСКОГО МАРЗ С АРАРАТ</w:t>
      </w:r>
      <w:r w:rsidRPr="00DC41E9">
        <w:rPr>
          <w:rFonts w:ascii="GHEA Grapalat" w:hAnsi="GHEA Grapalat"/>
          <w:i w:val="0"/>
          <w:sz w:val="24"/>
          <w:szCs w:val="24"/>
        </w:rPr>
        <w:t xml:space="preserve"> </w:t>
      </w:r>
      <w:r>
        <w:rPr>
          <w:rFonts w:ascii="GHEA Grapalat" w:hAnsi="GHEA Grapalat"/>
          <w:i w:val="0"/>
          <w:sz w:val="24"/>
          <w:szCs w:val="24"/>
        </w:rPr>
        <w:t xml:space="preserve"> Р </w:t>
      </w:r>
      <w:r w:rsidRPr="00DC41E9">
        <w:rPr>
          <w:rFonts w:ascii="GHEA Grapalat" w:hAnsi="GHEA Grapalat"/>
          <w:i w:val="0"/>
          <w:sz w:val="24"/>
          <w:szCs w:val="24"/>
        </w:rPr>
        <w:t>Варданян 28</w:t>
      </w:r>
      <w:r w:rsidRPr="00827A46">
        <w:rPr>
          <w:rFonts w:ascii="GHEA Grapalat" w:hAnsi="GHEA Grapalat"/>
          <w:i w:val="0"/>
          <w:sz w:val="24"/>
          <w:szCs w:val="24"/>
        </w:rPr>
        <w:t xml:space="preserve"> объявляет открытый конкурс, который проводится одним этапом.</w:t>
      </w:r>
    </w:p>
    <w:p w:rsidR="0097579C" w:rsidRPr="00827A46" w:rsidRDefault="0097579C" w:rsidP="0097579C">
      <w:pPr>
        <w:pStyle w:val="BodyTextIndent"/>
        <w:widowControl w:val="0"/>
        <w:spacing w:after="160" w:line="240" w:lineRule="auto"/>
        <w:ind w:firstLine="567"/>
        <w:rPr>
          <w:rFonts w:ascii="GHEA Grapalat" w:hAnsi="GHEA Grapalat"/>
          <w:i w:val="0"/>
          <w:sz w:val="24"/>
          <w:szCs w:val="24"/>
        </w:rPr>
      </w:pPr>
      <w:r w:rsidRPr="00827A46">
        <w:rPr>
          <w:rFonts w:ascii="GHEA Grapalat" w:hAnsi="GHEA Grapalat"/>
          <w:i w:val="0"/>
          <w:sz w:val="24"/>
          <w:szCs w:val="24"/>
        </w:rPr>
        <w:t xml:space="preserve">Участнику, отобранному по итогам настоящей процедуры, в установленном порядке будет предложено заключить договор на поставку </w:t>
      </w:r>
    </w:p>
    <w:p w:rsidR="0097579C" w:rsidRPr="00827A46" w:rsidRDefault="0097579C" w:rsidP="0097579C">
      <w:pPr>
        <w:pStyle w:val="BodyTextIndent"/>
        <w:widowControl w:val="0"/>
        <w:spacing w:line="240" w:lineRule="auto"/>
        <w:ind w:firstLine="0"/>
        <w:rPr>
          <w:rFonts w:ascii="GHEA Grapalat" w:hAnsi="GHEA Grapalat"/>
          <w:i w:val="0"/>
          <w:sz w:val="24"/>
          <w:szCs w:val="24"/>
        </w:rPr>
      </w:pPr>
      <w:r w:rsidRPr="00827A46">
        <w:rPr>
          <w:rFonts w:ascii="GHEA Grapalat" w:hAnsi="GHEA Grapalat"/>
          <w:i w:val="0"/>
          <w:sz w:val="24"/>
          <w:szCs w:val="24"/>
        </w:rPr>
        <w:t>&lt; дизельное топливо&gt;  (далее — договор).</w:t>
      </w:r>
    </w:p>
    <w:p w:rsidR="0097579C" w:rsidRPr="00827A46" w:rsidRDefault="0097579C" w:rsidP="0097579C">
      <w:pPr>
        <w:pStyle w:val="BodyTextIndent"/>
        <w:spacing w:line="240" w:lineRule="auto"/>
        <w:ind w:firstLine="567"/>
        <w:rPr>
          <w:rFonts w:ascii="GHEA Grapalat" w:hAnsi="GHEA Grapalat"/>
          <w:i w:val="0"/>
          <w:sz w:val="24"/>
          <w:szCs w:val="24"/>
        </w:rPr>
      </w:pPr>
      <w:r w:rsidRPr="00827A4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настоящей процедуре.</w:t>
      </w:r>
    </w:p>
    <w:p w:rsidR="0097579C" w:rsidRPr="00827A46" w:rsidRDefault="0097579C" w:rsidP="0097579C">
      <w:pPr>
        <w:ind w:firstLine="567"/>
        <w:jc w:val="both"/>
        <w:rPr>
          <w:rFonts w:ascii="GHEA Grapalat" w:hAnsi="GHEA Grapalat"/>
        </w:rPr>
      </w:pPr>
      <w:r w:rsidRPr="00827A46">
        <w:rPr>
          <w:rFonts w:ascii="GHEA Grapalat" w:hAnsi="GHEA Grapalat"/>
        </w:rPr>
        <w:t>Квалификационные критерии, предъявляемые к лицам, не имеющим права на участие в процедуре, а также участникам, и представляемые для оценки таких критериев документы установлены приглашением на настоящую процедуру.</w:t>
      </w:r>
    </w:p>
    <w:p w:rsidR="0097579C" w:rsidRPr="00827A46" w:rsidRDefault="0097579C" w:rsidP="0097579C">
      <w:pPr>
        <w:pStyle w:val="BodyTextIndent"/>
        <w:spacing w:line="240" w:lineRule="auto"/>
        <w:ind w:firstLine="567"/>
        <w:rPr>
          <w:rFonts w:ascii="GHEA Grapalat" w:hAnsi="GHEA Grapalat"/>
          <w:i w:val="0"/>
          <w:sz w:val="24"/>
          <w:szCs w:val="24"/>
        </w:rPr>
      </w:pPr>
      <w:r w:rsidRPr="00827A46">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97579C" w:rsidRPr="00827A46" w:rsidRDefault="0097579C" w:rsidP="0097579C">
      <w:pPr>
        <w:pStyle w:val="BodyTextIndent"/>
        <w:spacing w:line="240" w:lineRule="auto"/>
        <w:ind w:firstLine="567"/>
        <w:rPr>
          <w:rFonts w:ascii="GHEA Grapalat" w:hAnsi="GHEA Grapalat"/>
          <w:i w:val="0"/>
          <w:sz w:val="24"/>
          <w:szCs w:val="24"/>
        </w:rPr>
      </w:pPr>
      <w:r w:rsidRPr="00827A46">
        <w:rPr>
          <w:rFonts w:ascii="GHEA Grapalat" w:hAnsi="GHEA Grapalat"/>
          <w:i w:val="0"/>
          <w:sz w:val="24"/>
          <w:szCs w:val="24"/>
        </w:rPr>
        <w:t>Для получения приглашения на процедуру в документарной форме необходимо обратиться к заказчику до __</w:t>
      </w:r>
      <w:r w:rsidRPr="00AE4A09">
        <w:rPr>
          <w:rFonts w:ascii="GHEA Grapalat" w:hAnsi="GHEA Grapalat"/>
          <w:i w:val="0"/>
          <w:sz w:val="24"/>
          <w:szCs w:val="24"/>
        </w:rPr>
        <w:t>11.30</w:t>
      </w:r>
      <w:r w:rsidRPr="00827A46">
        <w:rPr>
          <w:rFonts w:ascii="GHEA Grapalat" w:hAnsi="GHEA Grapalat"/>
          <w:i w:val="0"/>
          <w:sz w:val="24"/>
          <w:szCs w:val="24"/>
        </w:rPr>
        <w:t xml:space="preserve"> часов _</w:t>
      </w:r>
      <w:r w:rsidRPr="00AE4A09">
        <w:rPr>
          <w:rFonts w:ascii="Sylfaen" w:hAnsi="Sylfaen"/>
          <w:i w:val="0"/>
          <w:sz w:val="24"/>
          <w:szCs w:val="24"/>
        </w:rPr>
        <w:t>7</w:t>
      </w:r>
      <w:r w:rsidRPr="00827A46">
        <w:rPr>
          <w:rFonts w:ascii="GHEA Grapalat" w:hAnsi="GHEA Grapalat"/>
          <w:i w:val="0"/>
          <w:sz w:val="24"/>
          <w:szCs w:val="24"/>
        </w:rPr>
        <w:t>_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rsidR="0097579C" w:rsidRPr="00827A46" w:rsidRDefault="0097579C" w:rsidP="0097579C">
      <w:pPr>
        <w:pStyle w:val="BodyTextIndent"/>
        <w:spacing w:line="240" w:lineRule="auto"/>
        <w:ind w:firstLine="567"/>
        <w:rPr>
          <w:rFonts w:ascii="GHEA Grapalat" w:hAnsi="GHEA Grapalat"/>
          <w:i w:val="0"/>
          <w:sz w:val="24"/>
          <w:szCs w:val="24"/>
        </w:rPr>
      </w:pPr>
      <w:r w:rsidRPr="00827A46">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97579C" w:rsidRPr="00827A46" w:rsidRDefault="0097579C" w:rsidP="0097579C">
      <w:pPr>
        <w:pStyle w:val="BodyTextIndent"/>
        <w:spacing w:line="240" w:lineRule="auto"/>
        <w:ind w:firstLine="567"/>
        <w:jc w:val="left"/>
        <w:rPr>
          <w:rFonts w:ascii="GHEA Grapalat" w:hAnsi="GHEA Grapalat"/>
          <w:i w:val="0"/>
          <w:sz w:val="24"/>
          <w:szCs w:val="24"/>
        </w:rPr>
      </w:pPr>
      <w:r w:rsidRPr="00827A46">
        <w:rPr>
          <w:rFonts w:ascii="GHEA Grapalat" w:hAnsi="GHEA Grapalat"/>
          <w:i w:val="0"/>
          <w:sz w:val="24"/>
          <w:szCs w:val="24"/>
        </w:rPr>
        <w:t>Заявки на процедуру необходимо подать по адресу: &lt;</w:t>
      </w:r>
      <w:r w:rsidRPr="00AE4A09">
        <w:rPr>
          <w:rFonts w:ascii="GHEA Grapalat" w:hAnsi="GHEA Grapalat"/>
          <w:i w:val="0"/>
          <w:sz w:val="24"/>
          <w:szCs w:val="24"/>
        </w:rPr>
        <w:t xml:space="preserve"> </w:t>
      </w:r>
      <w:r w:rsidRPr="00AE4A09">
        <w:rPr>
          <w:rFonts w:ascii="GHEA Grapalat" w:hAnsi="GHEA Grapalat"/>
          <w:i w:val="0"/>
        </w:rPr>
        <w:t>Г</w:t>
      </w:r>
      <w:r w:rsidRPr="00DC41E9">
        <w:rPr>
          <w:rFonts w:ascii="GHEA Grapalat" w:hAnsi="GHEA Grapalat"/>
          <w:i w:val="0"/>
        </w:rPr>
        <w:t>Ю</w:t>
      </w:r>
      <w:r w:rsidRPr="00AE4A09">
        <w:rPr>
          <w:rFonts w:ascii="GHEA Grapalat" w:hAnsi="GHEA Grapalat"/>
          <w:i w:val="0"/>
        </w:rPr>
        <w:t>ХАПЕТАРАН  С АРАРАТ АРАРАТСКОГО МАРЗ</w:t>
      </w:r>
      <w:r w:rsidRPr="00DC41E9">
        <w:rPr>
          <w:rFonts w:ascii="GHEA Grapalat" w:hAnsi="GHEA Grapalat"/>
          <w:i w:val="0"/>
          <w:sz w:val="24"/>
          <w:szCs w:val="24"/>
        </w:rPr>
        <w:t xml:space="preserve"> </w:t>
      </w:r>
      <w:r>
        <w:rPr>
          <w:rFonts w:ascii="GHEA Grapalat" w:hAnsi="GHEA Grapalat"/>
          <w:i w:val="0"/>
          <w:sz w:val="24"/>
          <w:szCs w:val="24"/>
        </w:rPr>
        <w:t>Р</w:t>
      </w:r>
      <w:r w:rsidRPr="00DC41E9">
        <w:rPr>
          <w:rFonts w:ascii="GHEA Grapalat" w:hAnsi="GHEA Grapalat"/>
          <w:i w:val="0"/>
          <w:sz w:val="24"/>
          <w:szCs w:val="24"/>
        </w:rPr>
        <w:t>.</w:t>
      </w:r>
      <w:r>
        <w:rPr>
          <w:rFonts w:ascii="GHEA Grapalat" w:hAnsi="GHEA Grapalat"/>
          <w:i w:val="0"/>
          <w:sz w:val="24"/>
          <w:szCs w:val="24"/>
        </w:rPr>
        <w:t xml:space="preserve"> </w:t>
      </w:r>
      <w:r w:rsidRPr="00DC41E9">
        <w:rPr>
          <w:rFonts w:ascii="GHEA Grapalat" w:hAnsi="GHEA Grapalat"/>
          <w:i w:val="0"/>
          <w:sz w:val="24"/>
          <w:szCs w:val="24"/>
        </w:rPr>
        <w:t>Варданян 28</w:t>
      </w:r>
      <w:r w:rsidRPr="00827A46">
        <w:rPr>
          <w:rFonts w:ascii="GHEA Grapalat" w:hAnsi="GHEA Grapalat"/>
          <w:i w:val="0"/>
          <w:sz w:val="24"/>
          <w:szCs w:val="24"/>
        </w:rPr>
        <w:t>,  в документарной форме, до  1</w:t>
      </w:r>
      <w:r w:rsidRPr="00AE4A09">
        <w:rPr>
          <w:rFonts w:ascii="GHEA Grapalat" w:hAnsi="GHEA Grapalat"/>
          <w:i w:val="0"/>
          <w:sz w:val="24"/>
          <w:szCs w:val="24"/>
        </w:rPr>
        <w:t>1</w:t>
      </w:r>
      <w:r w:rsidRPr="00827A46">
        <w:rPr>
          <w:rFonts w:ascii="GHEA Grapalat" w:hAnsi="GHEA Grapalat"/>
          <w:i w:val="0"/>
          <w:sz w:val="24"/>
          <w:szCs w:val="24"/>
        </w:rPr>
        <w:t>:00   часов __</w:t>
      </w:r>
      <w:r w:rsidRPr="00AE4A09">
        <w:rPr>
          <w:rFonts w:ascii="Sylfaen" w:hAnsi="Sylfaen"/>
          <w:i w:val="0"/>
          <w:sz w:val="24"/>
          <w:szCs w:val="24"/>
        </w:rPr>
        <w:t>7</w:t>
      </w:r>
      <w:r w:rsidRPr="00827A46">
        <w:rPr>
          <w:rFonts w:ascii="GHEA Grapalat" w:hAnsi="GHEA Grapalat"/>
          <w:i w:val="0"/>
          <w:sz w:val="24"/>
          <w:szCs w:val="24"/>
        </w:rPr>
        <w:t xml:space="preserve">_ дня с даты  опубликования настоящего объявления. Заявки могут быть поданы кроме армянского также на английском или русском языке. </w:t>
      </w:r>
    </w:p>
    <w:p w:rsidR="0097579C" w:rsidRPr="00827A46" w:rsidRDefault="0097579C" w:rsidP="0097579C">
      <w:pPr>
        <w:pStyle w:val="BodyTextIndent"/>
        <w:spacing w:line="240" w:lineRule="auto"/>
        <w:ind w:firstLine="567"/>
        <w:rPr>
          <w:rFonts w:ascii="GHEA Grapalat" w:hAnsi="GHEA Grapalat"/>
          <w:i w:val="0"/>
          <w:sz w:val="24"/>
          <w:szCs w:val="24"/>
        </w:rPr>
      </w:pPr>
      <w:r w:rsidRPr="00827A46">
        <w:rPr>
          <w:rFonts w:ascii="GHEA Grapalat" w:hAnsi="GHEA Grapalat"/>
          <w:i w:val="0"/>
          <w:sz w:val="24"/>
          <w:szCs w:val="24"/>
        </w:rPr>
        <w:t xml:space="preserve">Вскрытие заявок будет проводиться по адресу: АР </w:t>
      </w:r>
      <w:r w:rsidRPr="00AE4A09">
        <w:rPr>
          <w:rFonts w:ascii="GHEA Grapalat" w:hAnsi="GHEA Grapalat"/>
          <w:i w:val="0"/>
        </w:rPr>
        <w:t>АРАРАТСКОГО МАРЗ С АРАРАТ</w:t>
      </w:r>
      <w:r w:rsidRPr="0060633B">
        <w:rPr>
          <w:rFonts w:ascii="GHEA Grapalat" w:hAnsi="GHEA Grapalat"/>
          <w:i w:val="0"/>
          <w:sz w:val="24"/>
          <w:szCs w:val="24"/>
        </w:rPr>
        <w:t>04.03</w:t>
      </w:r>
      <w:r w:rsidRPr="00827A46">
        <w:rPr>
          <w:rFonts w:ascii="GHEA Grapalat" w:hAnsi="GHEA Grapalat"/>
          <w:i w:val="0"/>
          <w:sz w:val="24"/>
          <w:szCs w:val="24"/>
        </w:rPr>
        <w:t xml:space="preserve"> </w:t>
      </w:r>
      <w:r w:rsidRPr="00363E1E">
        <w:rPr>
          <w:rFonts w:ascii="GHEA Grapalat" w:hAnsi="GHEA Grapalat"/>
          <w:i w:val="0"/>
          <w:sz w:val="24"/>
          <w:szCs w:val="24"/>
        </w:rPr>
        <w:t xml:space="preserve"> 2020</w:t>
      </w:r>
      <w:r w:rsidRPr="00827A46">
        <w:rPr>
          <w:rFonts w:ascii="GHEA Grapalat" w:hAnsi="GHEA Grapalat"/>
          <w:i w:val="0"/>
          <w:sz w:val="24"/>
          <w:szCs w:val="24"/>
        </w:rPr>
        <w:t xml:space="preserve"> в 1</w:t>
      </w:r>
      <w:r w:rsidRPr="00AE4A09">
        <w:rPr>
          <w:rFonts w:ascii="GHEA Grapalat" w:hAnsi="GHEA Grapalat"/>
          <w:i w:val="0"/>
          <w:sz w:val="24"/>
          <w:szCs w:val="24"/>
        </w:rPr>
        <w:t>1</w:t>
      </w:r>
      <w:r w:rsidRPr="00827A46">
        <w:rPr>
          <w:rFonts w:ascii="GHEA Grapalat" w:hAnsi="GHEA Grapalat"/>
          <w:i w:val="0"/>
          <w:sz w:val="24"/>
          <w:szCs w:val="24"/>
        </w:rPr>
        <w:t xml:space="preserve">:00 часов, </w:t>
      </w:r>
      <w:r w:rsidRPr="00363E1E">
        <w:rPr>
          <w:rFonts w:ascii="GHEA Grapalat" w:hAnsi="GHEA Grapalat"/>
          <w:i w:val="0"/>
          <w:sz w:val="24"/>
          <w:szCs w:val="24"/>
        </w:rPr>
        <w:t xml:space="preserve"> </w:t>
      </w:r>
      <w:r w:rsidRPr="00AE4A09">
        <w:rPr>
          <w:rFonts w:ascii="GHEA Grapalat" w:hAnsi="GHEA Grapalat"/>
          <w:i w:val="0"/>
          <w:sz w:val="24"/>
          <w:szCs w:val="24"/>
        </w:rPr>
        <w:t xml:space="preserve"> </w:t>
      </w:r>
      <w:r w:rsidRPr="00827A46">
        <w:rPr>
          <w:rFonts w:ascii="GHEA Grapalat" w:hAnsi="GHEA Grapalat"/>
          <w:i w:val="0"/>
          <w:sz w:val="24"/>
          <w:szCs w:val="24"/>
        </w:rPr>
        <w:t xml:space="preserve">  </w:t>
      </w:r>
    </w:p>
    <w:p w:rsidR="0097579C" w:rsidRPr="00827A46" w:rsidRDefault="0097579C" w:rsidP="0097579C">
      <w:pPr>
        <w:pStyle w:val="BodyTextIndent"/>
        <w:spacing w:line="240" w:lineRule="auto"/>
        <w:ind w:firstLine="567"/>
        <w:rPr>
          <w:rFonts w:ascii="GHEA Grapalat" w:hAnsi="GHEA Grapalat"/>
          <w:i w:val="0"/>
          <w:sz w:val="24"/>
          <w:szCs w:val="24"/>
        </w:rPr>
      </w:pPr>
      <w:r w:rsidRPr="00827A46">
        <w:rPr>
          <w:rFonts w:ascii="GHEA Grapalat" w:hAnsi="GHEA Grapalat"/>
          <w:i w:val="0"/>
          <w:sz w:val="24"/>
          <w:szCs w:val="24"/>
        </w:rPr>
        <w:lastRenderedPageBreak/>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настоящую процедуру.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97579C" w:rsidRPr="00AE4A09" w:rsidRDefault="0097579C" w:rsidP="0097579C">
      <w:pPr>
        <w:pStyle w:val="BodyTextIndent"/>
        <w:spacing w:line="240" w:lineRule="auto"/>
        <w:ind w:firstLine="567"/>
        <w:rPr>
          <w:rFonts w:ascii="GHEA Grapalat" w:hAnsi="GHEA Grapalat"/>
          <w:i w:val="0"/>
        </w:rPr>
      </w:pPr>
      <w:r w:rsidRPr="00827A46">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Pr="00AE4A09">
        <w:rPr>
          <w:rFonts w:ascii="GHEA Grapalat" w:hAnsi="GHEA Grapalat"/>
          <w:i w:val="0"/>
          <w:sz w:val="24"/>
          <w:szCs w:val="24"/>
        </w:rPr>
        <w:t xml:space="preserve">Р </w:t>
      </w:r>
      <w:r w:rsidRPr="00AE4A09">
        <w:rPr>
          <w:rFonts w:ascii="GHEA Grapalat" w:hAnsi="GHEA Grapalat"/>
          <w:i w:val="0"/>
        </w:rPr>
        <w:t>КАРАПЕТЯАН</w:t>
      </w:r>
    </w:p>
    <w:p w:rsidR="0097579C" w:rsidRPr="00AE4A09" w:rsidRDefault="0097579C" w:rsidP="0097579C">
      <w:pPr>
        <w:pStyle w:val="BodyTextIndent"/>
        <w:spacing w:line="240" w:lineRule="auto"/>
        <w:ind w:firstLine="0"/>
        <w:rPr>
          <w:rFonts w:ascii="GHEA Grapalat" w:hAnsi="GHEA Grapalat"/>
          <w:i w:val="0"/>
          <w:sz w:val="24"/>
          <w:szCs w:val="24"/>
        </w:rPr>
      </w:pPr>
      <w:r w:rsidRPr="00827A46">
        <w:rPr>
          <w:rFonts w:ascii="GHEA Grapalat" w:hAnsi="GHEA Grapalat"/>
          <w:i w:val="0"/>
          <w:sz w:val="24"/>
          <w:szCs w:val="24"/>
        </w:rPr>
        <w:t xml:space="preserve">Телефон   </w:t>
      </w:r>
      <w:r w:rsidRPr="00AE4A09">
        <w:rPr>
          <w:rFonts w:ascii="GHEA Grapalat" w:hAnsi="GHEA Grapalat"/>
          <w:i w:val="0"/>
          <w:sz w:val="24"/>
          <w:szCs w:val="24"/>
        </w:rPr>
        <w:t>077836541</w:t>
      </w:r>
      <w:r w:rsidRPr="00827A46">
        <w:rPr>
          <w:rFonts w:ascii="GHEA Grapalat" w:hAnsi="GHEA Grapalat"/>
          <w:i w:val="0"/>
          <w:sz w:val="24"/>
          <w:szCs w:val="24"/>
        </w:rPr>
        <w:t xml:space="preserve">              </w:t>
      </w:r>
      <w:r w:rsidRPr="00AE4A09">
        <w:rPr>
          <w:rFonts w:ascii="GHEA Grapalat" w:hAnsi="GHEA Grapalat"/>
          <w:i w:val="0"/>
          <w:sz w:val="24"/>
          <w:szCs w:val="24"/>
        </w:rPr>
        <w:t xml:space="preserve"> </w:t>
      </w:r>
    </w:p>
    <w:p w:rsidR="0097579C" w:rsidRPr="00827A46" w:rsidRDefault="0097579C" w:rsidP="0097579C">
      <w:pPr>
        <w:pStyle w:val="BodyTextIndent"/>
        <w:spacing w:line="240" w:lineRule="auto"/>
        <w:ind w:firstLine="0"/>
        <w:rPr>
          <w:rFonts w:ascii="GHEA Grapalat" w:hAnsi="GHEA Grapalat"/>
          <w:i w:val="0"/>
          <w:sz w:val="24"/>
          <w:szCs w:val="24"/>
        </w:rPr>
      </w:pPr>
      <w:r w:rsidRPr="00827A46">
        <w:rPr>
          <w:rFonts w:ascii="GHEA Grapalat" w:hAnsi="GHEA Grapalat"/>
          <w:i w:val="0"/>
          <w:sz w:val="24"/>
          <w:szCs w:val="24"/>
        </w:rPr>
        <w:t>Электронная почта  toma.</w:t>
      </w:r>
      <w:r w:rsidRPr="00AE4A09">
        <w:rPr>
          <w:rFonts w:ascii="GHEA Grapalat" w:hAnsi="GHEA Grapalat"/>
          <w:i w:val="0"/>
          <w:sz w:val="24"/>
          <w:szCs w:val="24"/>
        </w:rPr>
        <w:t xml:space="preserve"> </w:t>
      </w:r>
      <w:r>
        <w:rPr>
          <w:rFonts w:ascii="GHEA Grapalat" w:hAnsi="GHEA Grapalat"/>
          <w:i w:val="0"/>
          <w:sz w:val="24"/>
          <w:szCs w:val="24"/>
          <w:lang w:val="en-US"/>
        </w:rPr>
        <w:t>araratgyuxapetaran</w:t>
      </w:r>
      <w:r w:rsidRPr="00AE4A09">
        <w:rPr>
          <w:rFonts w:ascii="GHEA Grapalat" w:hAnsi="GHEA Grapalat"/>
          <w:i w:val="0"/>
          <w:sz w:val="24"/>
          <w:szCs w:val="24"/>
        </w:rPr>
        <w:t xml:space="preserve"> </w:t>
      </w:r>
      <w:r w:rsidRPr="00827A46">
        <w:rPr>
          <w:rFonts w:ascii="GHEA Grapalat" w:hAnsi="GHEA Grapalat"/>
          <w:i w:val="0"/>
          <w:sz w:val="24"/>
          <w:szCs w:val="24"/>
        </w:rPr>
        <w:t>@mail.ru</w:t>
      </w:r>
    </w:p>
    <w:p w:rsidR="0097579C" w:rsidRPr="00827A46" w:rsidRDefault="0097579C" w:rsidP="0097579C">
      <w:pPr>
        <w:pStyle w:val="BodyTextIndent"/>
        <w:spacing w:line="240" w:lineRule="auto"/>
        <w:ind w:firstLine="0"/>
        <w:jc w:val="left"/>
        <w:rPr>
          <w:rFonts w:ascii="GHEA Grapalat" w:hAnsi="GHEA Grapalat"/>
          <w:i w:val="0"/>
          <w:sz w:val="24"/>
          <w:szCs w:val="24"/>
        </w:rPr>
      </w:pPr>
      <w:r w:rsidRPr="00827A46">
        <w:rPr>
          <w:rFonts w:ascii="GHEA Grapalat" w:hAnsi="GHEA Grapalat"/>
          <w:i w:val="0"/>
          <w:sz w:val="24"/>
          <w:szCs w:val="24"/>
        </w:rPr>
        <w:t>Заказчик    &lt;</w:t>
      </w:r>
      <w:r w:rsidRPr="00AE4A09">
        <w:rPr>
          <w:rFonts w:ascii="GHEA Grapalat" w:hAnsi="GHEA Grapalat"/>
          <w:i w:val="0"/>
          <w:sz w:val="24"/>
          <w:szCs w:val="24"/>
        </w:rPr>
        <w:t xml:space="preserve"> </w:t>
      </w:r>
      <w:r w:rsidRPr="00AE4A09">
        <w:rPr>
          <w:rFonts w:ascii="GHEA Grapalat" w:hAnsi="GHEA Grapalat"/>
          <w:i w:val="0"/>
        </w:rPr>
        <w:t>Г</w:t>
      </w:r>
      <w:r w:rsidRPr="00DC41E9">
        <w:rPr>
          <w:rFonts w:ascii="GHEA Grapalat" w:hAnsi="GHEA Grapalat"/>
          <w:i w:val="0"/>
        </w:rPr>
        <w:t>Ю</w:t>
      </w:r>
      <w:r w:rsidRPr="00AE4A09">
        <w:rPr>
          <w:rFonts w:ascii="GHEA Grapalat" w:hAnsi="GHEA Grapalat"/>
          <w:i w:val="0"/>
        </w:rPr>
        <w:t>ХАПЕТАРАН  С АРАРАТ АРАРАТСКОГО МАРЗ</w:t>
      </w:r>
    </w:p>
    <w:p w:rsidR="0097579C" w:rsidRPr="00827A46" w:rsidRDefault="0097579C" w:rsidP="0097579C">
      <w:pPr>
        <w:pStyle w:val="BodyTextIndent"/>
        <w:spacing w:after="240" w:line="240" w:lineRule="auto"/>
        <w:ind w:left="1843" w:firstLine="0"/>
        <w:rPr>
          <w:rFonts w:ascii="GHEA Grapalat" w:hAnsi="GHEA Grapalat"/>
          <w:i w:val="0"/>
          <w:sz w:val="24"/>
          <w:szCs w:val="24"/>
        </w:rPr>
      </w:pPr>
      <w:r w:rsidRPr="00827A46">
        <w:rPr>
          <w:rFonts w:ascii="GHEA Grapalat" w:hAnsi="GHEA Grapalat"/>
          <w:i w:val="0"/>
          <w:sz w:val="24"/>
          <w:szCs w:val="24"/>
        </w:rPr>
        <w:t>Наименование</w:t>
      </w:r>
    </w:p>
    <w:p w:rsidR="0097579C" w:rsidRPr="0000105F" w:rsidRDefault="0097579C" w:rsidP="0097579C">
      <w:pPr>
        <w:pStyle w:val="BodyTextIndent"/>
        <w:spacing w:after="240" w:line="240" w:lineRule="auto"/>
        <w:ind w:left="1843" w:firstLine="0"/>
        <w:rPr>
          <w:rFonts w:ascii="GHEA Grapalat" w:hAnsi="GHEA Grapalat"/>
          <w:i w:val="0"/>
          <w:sz w:val="16"/>
          <w:szCs w:val="24"/>
          <w:highlight w:val="yellow"/>
        </w:rPr>
      </w:pPr>
    </w:p>
    <w:p w:rsidR="0097579C" w:rsidRPr="00D5443D" w:rsidRDefault="0097579C" w:rsidP="0097579C">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97579C" w:rsidRPr="009044F1" w:rsidRDefault="0097579C" w:rsidP="0097579C">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sidRPr="00AA5BD2">
        <w:rPr>
          <w:rFonts w:ascii="GHEA Grapalat" w:hAnsi="GHEA Grapalat"/>
        </w:rPr>
        <w:t>Решением Оценочной комиссии запроса котировок</w:t>
      </w:r>
      <w:r w:rsidRPr="001B32D9">
        <w:rPr>
          <w:rFonts w:ascii="GHEA Grapalat" w:hAnsi="GHEA Grapalat" w:cs="Sylfaen"/>
          <w:i w:val="0"/>
        </w:rPr>
        <w:br/>
      </w:r>
      <w:r w:rsidRPr="009044F1">
        <w:rPr>
          <w:rFonts w:ascii="GHEA Grapalat" w:hAnsi="GHEA Grapalat"/>
          <w:i w:val="0"/>
        </w:rPr>
        <w:t xml:space="preserve">под кодом </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Pr="00DC41E9" w:rsidRDefault="0097579C" w:rsidP="0097579C">
      <w:pPr>
        <w:pStyle w:val="BodyText"/>
        <w:widowControl w:val="0"/>
        <w:spacing w:after="160"/>
        <w:ind w:firstLine="567"/>
        <w:jc w:val="right"/>
        <w:rPr>
          <w:rFonts w:ascii="GHEA Grapalat" w:hAnsi="GHEA Grapalat"/>
          <w:i/>
        </w:rPr>
      </w:pPr>
      <w:r w:rsidRPr="001B32D9">
        <w:rPr>
          <w:rFonts w:ascii="GHEA Grapalat" w:hAnsi="GHEA Grapalat" w:cs="Times Armenian"/>
          <w:i/>
        </w:rPr>
        <w:br/>
      </w:r>
      <w:r>
        <w:rPr>
          <w:rFonts w:ascii="GHEA Grapalat" w:hAnsi="GHEA Grapalat"/>
          <w:i/>
        </w:rPr>
        <w:t xml:space="preserve">№ </w:t>
      </w:r>
      <w:r w:rsidRPr="00DC41E9">
        <w:rPr>
          <w:rFonts w:ascii="Sylfaen" w:hAnsi="Sylfaen"/>
          <w:i/>
        </w:rPr>
        <w:t xml:space="preserve"> 1   </w:t>
      </w:r>
      <w:r w:rsidRPr="009044F1">
        <w:rPr>
          <w:rFonts w:ascii="GHEA Grapalat" w:hAnsi="GHEA Grapalat"/>
          <w:i/>
        </w:rPr>
        <w:t xml:space="preserve">от </w:t>
      </w:r>
      <w:r w:rsidRPr="00827A46">
        <w:rPr>
          <w:rFonts w:ascii="GHEA Grapalat" w:hAnsi="GHEA Grapalat"/>
          <w:i/>
        </w:rPr>
        <w:t>"</w:t>
      </w:r>
      <w:r w:rsidRPr="00DC41E9">
        <w:rPr>
          <w:rFonts w:ascii="Sylfaen" w:hAnsi="Sylfaen"/>
          <w:i/>
        </w:rPr>
        <w:t>17</w:t>
      </w:r>
      <w:r w:rsidRPr="00827A46">
        <w:rPr>
          <w:rFonts w:ascii="GHEA Grapalat" w:hAnsi="GHEA Grapalat"/>
          <w:i/>
        </w:rPr>
        <w:t>" "</w:t>
      </w:r>
      <w:r w:rsidRPr="00363E1E">
        <w:rPr>
          <w:rFonts w:ascii="GHEA Grapalat" w:hAnsi="GHEA Grapalat"/>
          <w:i/>
        </w:rPr>
        <w:t>01</w:t>
      </w:r>
      <w:r w:rsidRPr="00DC41E9">
        <w:rPr>
          <w:rFonts w:ascii="Sylfaen" w:hAnsi="Sylfaen"/>
          <w:i/>
        </w:rPr>
        <w:t xml:space="preserve"> </w:t>
      </w:r>
      <w:r w:rsidRPr="00827A46">
        <w:rPr>
          <w:rFonts w:ascii="GHEA Grapalat" w:hAnsi="GHEA Grapalat"/>
          <w:i/>
        </w:rPr>
        <w:t xml:space="preserve">" </w:t>
      </w:r>
      <w:r w:rsidRPr="00DC41E9">
        <w:rPr>
          <w:rFonts w:ascii="GHEA Grapalat" w:hAnsi="GHEA Grapalat"/>
          <w:i/>
        </w:rPr>
        <w:t>2020</w:t>
      </w:r>
    </w:p>
    <w:p w:rsidR="0097579C" w:rsidRPr="009044F1" w:rsidRDefault="0097579C" w:rsidP="0097579C">
      <w:pPr>
        <w:pStyle w:val="BodyText"/>
        <w:widowControl w:val="0"/>
        <w:spacing w:after="160"/>
        <w:ind w:right="-7" w:firstLine="567"/>
        <w:jc w:val="center"/>
        <w:rPr>
          <w:rFonts w:ascii="GHEA Grapalat" w:hAnsi="GHEA Grapalat"/>
        </w:rPr>
      </w:pPr>
    </w:p>
    <w:p w:rsidR="0097579C" w:rsidRPr="003A1EBB" w:rsidRDefault="0097579C" w:rsidP="0097579C">
      <w:pPr>
        <w:pStyle w:val="BodyText"/>
        <w:widowControl w:val="0"/>
        <w:spacing w:after="160"/>
        <w:ind w:right="-7" w:firstLine="567"/>
        <w:jc w:val="center"/>
        <w:rPr>
          <w:rFonts w:ascii="GHEA Grapalat" w:hAnsi="GHEA Grapalat"/>
        </w:rPr>
      </w:pPr>
    </w:p>
    <w:p w:rsidR="0097579C" w:rsidRPr="003A1EBB" w:rsidRDefault="0097579C" w:rsidP="0097579C">
      <w:pPr>
        <w:pStyle w:val="BodyText"/>
        <w:widowControl w:val="0"/>
        <w:spacing w:after="160"/>
        <w:ind w:right="-7" w:firstLine="567"/>
        <w:jc w:val="center"/>
        <w:rPr>
          <w:rFonts w:ascii="GHEA Grapalat" w:hAnsi="GHEA Grapalat"/>
        </w:rPr>
      </w:pPr>
    </w:p>
    <w:p w:rsidR="0097579C" w:rsidRPr="0000105F" w:rsidRDefault="0097579C" w:rsidP="0097579C">
      <w:pPr>
        <w:pStyle w:val="BodyText"/>
        <w:widowControl w:val="0"/>
        <w:spacing w:after="160"/>
        <w:ind w:right="-7" w:firstLine="567"/>
        <w:jc w:val="center"/>
        <w:rPr>
          <w:rFonts w:ascii="GHEA Grapalat" w:hAnsi="GHEA Grapalat"/>
          <w:highlight w:val="yellow"/>
        </w:rPr>
      </w:pPr>
    </w:p>
    <w:p w:rsidR="0097579C" w:rsidRPr="00DC41E9" w:rsidRDefault="0097579C" w:rsidP="0097579C">
      <w:pPr>
        <w:pStyle w:val="BodyText"/>
        <w:widowControl w:val="0"/>
        <w:spacing w:after="160"/>
        <w:ind w:right="-7" w:firstLine="567"/>
        <w:jc w:val="center"/>
        <w:rPr>
          <w:rFonts w:ascii="GHEA Grapalat" w:hAnsi="GHEA Grapalat"/>
          <w:highlight w:val="yellow"/>
        </w:rPr>
      </w:pPr>
      <w:r w:rsidRPr="00DC41E9">
        <w:rPr>
          <w:rFonts w:ascii="GHEA Grapalat" w:hAnsi="GHEA Grapalat"/>
          <w:i/>
          <w:highlight w:val="yellow"/>
        </w:rPr>
        <w:t xml:space="preserve"> </w:t>
      </w:r>
    </w:p>
    <w:p w:rsidR="0097579C" w:rsidRPr="003A1EBB" w:rsidRDefault="0097579C" w:rsidP="0097579C">
      <w:pPr>
        <w:pStyle w:val="BodyText"/>
        <w:widowControl w:val="0"/>
        <w:spacing w:after="160"/>
        <w:ind w:right="-7" w:firstLine="567"/>
        <w:jc w:val="center"/>
        <w:rPr>
          <w:rFonts w:ascii="GHEA Grapalat" w:hAnsi="GHEA Grapalat"/>
        </w:rPr>
      </w:pPr>
      <w:r w:rsidRPr="00827A46">
        <w:rPr>
          <w:rFonts w:ascii="GHEA Grapalat" w:hAnsi="GHEA Grapalat"/>
          <w:i/>
        </w:rPr>
        <w:t>&lt;</w:t>
      </w:r>
      <w:r w:rsidRPr="00AE4A09">
        <w:rPr>
          <w:rFonts w:ascii="GHEA Grapalat" w:hAnsi="GHEA Grapalat"/>
          <w:i/>
        </w:rPr>
        <w:t xml:space="preserve"> Г</w:t>
      </w:r>
      <w:r w:rsidRPr="00DC41E9">
        <w:rPr>
          <w:rFonts w:ascii="GHEA Grapalat" w:hAnsi="GHEA Grapalat"/>
          <w:i/>
        </w:rPr>
        <w:t>Ю</w:t>
      </w:r>
      <w:r w:rsidRPr="00AE4A09">
        <w:rPr>
          <w:rFonts w:ascii="GHEA Grapalat" w:hAnsi="GHEA Grapalat"/>
          <w:i/>
        </w:rPr>
        <w:t>ХАПЕТАРАН  С АРАРАТ АРАРАТСКОГО МАРЗ</w:t>
      </w:r>
    </w:p>
    <w:p w:rsidR="0097579C" w:rsidRPr="003A1EBB" w:rsidRDefault="0097579C" w:rsidP="0097579C">
      <w:pPr>
        <w:pStyle w:val="BodyText"/>
        <w:widowControl w:val="0"/>
        <w:spacing w:after="160"/>
        <w:ind w:right="-7" w:firstLine="567"/>
        <w:jc w:val="center"/>
        <w:rPr>
          <w:rFonts w:ascii="GHEA Grapalat" w:hAnsi="GHEA Grapalat"/>
        </w:rPr>
      </w:pPr>
    </w:p>
    <w:p w:rsidR="0097579C" w:rsidRPr="003A1EBB" w:rsidRDefault="0097579C" w:rsidP="0097579C">
      <w:pPr>
        <w:pStyle w:val="BodyText"/>
        <w:widowControl w:val="0"/>
        <w:spacing w:after="160"/>
        <w:ind w:right="-7" w:firstLine="567"/>
        <w:jc w:val="center"/>
        <w:rPr>
          <w:rFonts w:ascii="GHEA Grapalat" w:hAnsi="GHEA Grapalat"/>
        </w:rPr>
      </w:pPr>
    </w:p>
    <w:p w:rsidR="0097579C" w:rsidRPr="009044F1" w:rsidRDefault="0097579C" w:rsidP="0097579C">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97579C" w:rsidRPr="009044F1" w:rsidRDefault="0097579C" w:rsidP="0097579C">
      <w:pPr>
        <w:pStyle w:val="BodyText"/>
        <w:widowControl w:val="0"/>
        <w:spacing w:after="160"/>
        <w:ind w:right="-7" w:firstLine="567"/>
        <w:jc w:val="center"/>
        <w:rPr>
          <w:rFonts w:ascii="GHEA Grapalat" w:hAnsi="GHEA Grapalat" w:cs="Sylfaen"/>
        </w:rPr>
      </w:pPr>
    </w:p>
    <w:p w:rsidR="0097579C" w:rsidRPr="009044F1" w:rsidRDefault="0097579C" w:rsidP="0097579C">
      <w:pPr>
        <w:pStyle w:val="BodyText"/>
        <w:widowControl w:val="0"/>
        <w:spacing w:after="160"/>
        <w:ind w:right="-7" w:firstLine="567"/>
        <w:jc w:val="center"/>
        <w:rPr>
          <w:rFonts w:ascii="GHEA Grapalat" w:hAnsi="GHEA Grapalat" w:cs="Sylfaen"/>
        </w:rPr>
      </w:pPr>
    </w:p>
    <w:p w:rsidR="0097579C" w:rsidRPr="00DC41E9" w:rsidRDefault="0097579C" w:rsidP="0097579C">
      <w:pPr>
        <w:pStyle w:val="BodyText"/>
        <w:widowControl w:val="0"/>
        <w:spacing w:after="160"/>
        <w:ind w:right="-7" w:firstLine="567"/>
        <w:jc w:val="center"/>
        <w:rPr>
          <w:rFonts w:ascii="GHEA Grapalat" w:hAnsi="GHEA Grapalat"/>
          <w:highlight w:val="yellow"/>
        </w:rPr>
      </w:pPr>
      <w:r w:rsidRPr="00AA5BD2">
        <w:rPr>
          <w:rFonts w:ascii="GHEA Grapalat" w:hAnsi="GHEA Grapalat"/>
        </w:rPr>
        <w:t>НА ЗАПРОС КОТИРОВОК, ОБЪЯВЛЕННЫЙ С ЦЕЛЬЮ ПРИОБРЕТЕНИЯ</w:t>
      </w:r>
      <w:r w:rsidRPr="0000105F">
        <w:rPr>
          <w:rFonts w:ascii="GHEA Grapalat" w:hAnsi="GHEA Grapalat"/>
          <w:i/>
          <w:highlight w:val="yellow"/>
        </w:rPr>
        <w:t xml:space="preserve">дизельное топливо   </w:t>
      </w:r>
      <w:r w:rsidRPr="0000105F">
        <w:rPr>
          <w:rFonts w:ascii="GHEA Grapalat" w:hAnsi="GHEA Grapalat"/>
          <w:highlight w:val="yellow"/>
        </w:rPr>
        <w:t xml:space="preserve">для нужди  </w:t>
      </w:r>
      <w:r w:rsidRPr="005957B4">
        <w:rPr>
          <w:rFonts w:ascii="GHEA Grapalat" w:hAnsi="GHEA Grapalat"/>
        </w:rPr>
        <w:t>Г</w:t>
      </w:r>
      <w:r w:rsidRPr="00DC41E9">
        <w:rPr>
          <w:rFonts w:ascii="GHEA Grapalat" w:hAnsi="GHEA Grapalat"/>
          <w:i/>
        </w:rPr>
        <w:t>Ю</w:t>
      </w:r>
      <w:r w:rsidRPr="00AE4A09">
        <w:rPr>
          <w:rFonts w:ascii="GHEA Grapalat" w:hAnsi="GHEA Grapalat"/>
          <w:i/>
        </w:rPr>
        <w:t>ХАПЕТАРАН</w:t>
      </w:r>
      <w:r w:rsidRPr="00DC41E9">
        <w:rPr>
          <w:rFonts w:ascii="GHEA Grapalat" w:hAnsi="GHEA Grapalat"/>
          <w:i/>
          <w:highlight w:val="yellow"/>
        </w:rPr>
        <w:t xml:space="preserve"> </w:t>
      </w:r>
      <w:r>
        <w:rPr>
          <w:rFonts w:ascii="GHEA Grapalat" w:hAnsi="GHEA Grapalat"/>
          <w:i/>
          <w:highlight w:val="yellow"/>
          <w:lang w:val="en-US"/>
        </w:rPr>
        <w:t>C</w:t>
      </w:r>
      <w:r w:rsidRPr="00DC41E9">
        <w:rPr>
          <w:rFonts w:ascii="GHEA Grapalat" w:hAnsi="GHEA Grapalat"/>
          <w:i/>
          <w:highlight w:val="yellow"/>
        </w:rPr>
        <w:t xml:space="preserve"> </w:t>
      </w:r>
      <w:r>
        <w:rPr>
          <w:rFonts w:ascii="GHEA Grapalat" w:hAnsi="GHEA Grapalat"/>
          <w:i/>
          <w:highlight w:val="yellow"/>
          <w:lang w:val="en-US"/>
        </w:rPr>
        <w:t>ARARAT</w:t>
      </w:r>
    </w:p>
    <w:p w:rsidR="0097579C" w:rsidRPr="0000105F" w:rsidRDefault="0097579C" w:rsidP="0097579C">
      <w:pPr>
        <w:pStyle w:val="BodyText"/>
        <w:widowControl w:val="0"/>
        <w:spacing w:after="160"/>
        <w:ind w:right="-7"/>
        <w:jc w:val="center"/>
        <w:rPr>
          <w:rFonts w:ascii="GHEA Grapalat" w:hAnsi="GHEA Grapalat"/>
          <w:highlight w:val="yellow"/>
        </w:rPr>
      </w:pPr>
    </w:p>
    <w:p w:rsidR="0097579C" w:rsidRPr="009044F1" w:rsidRDefault="0097579C" w:rsidP="0097579C">
      <w:pPr>
        <w:pStyle w:val="BodyText"/>
        <w:widowControl w:val="0"/>
        <w:spacing w:after="160"/>
        <w:ind w:right="-7"/>
        <w:jc w:val="center"/>
        <w:rPr>
          <w:rFonts w:ascii="GHEA Grapalat" w:hAnsi="GHEA Grapalat"/>
        </w:rPr>
      </w:pPr>
    </w:p>
    <w:p w:rsidR="0097579C" w:rsidRPr="009044F1" w:rsidRDefault="0097579C" w:rsidP="0097579C">
      <w:pPr>
        <w:pStyle w:val="BodyText"/>
        <w:widowControl w:val="0"/>
        <w:spacing w:after="160"/>
        <w:ind w:right="-7" w:firstLine="567"/>
        <w:jc w:val="center"/>
        <w:rPr>
          <w:rFonts w:ascii="GHEA Grapalat" w:hAnsi="GHEA Grapalat"/>
        </w:rPr>
      </w:pPr>
    </w:p>
    <w:p w:rsidR="0097579C" w:rsidRDefault="0097579C" w:rsidP="0097579C">
      <w:pPr>
        <w:rPr>
          <w:rFonts w:ascii="GHEA Grapalat" w:hAnsi="GHEA Grapalat"/>
        </w:rPr>
      </w:pPr>
      <w:r>
        <w:rPr>
          <w:rFonts w:ascii="GHEA Grapalat" w:hAnsi="GHEA Grapalat"/>
        </w:rPr>
        <w:br w:type="page"/>
      </w:r>
    </w:p>
    <w:p w:rsidR="0097579C" w:rsidRPr="009044F1" w:rsidRDefault="0097579C" w:rsidP="0097579C">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7579C" w:rsidRPr="009044F1" w:rsidRDefault="0097579C" w:rsidP="0097579C">
      <w:pPr>
        <w:widowControl w:val="0"/>
        <w:spacing w:after="160"/>
        <w:ind w:firstLine="567"/>
        <w:jc w:val="both"/>
        <w:rPr>
          <w:rFonts w:ascii="GHEA Grapalat" w:hAnsi="GHEA Grapalat"/>
          <w:i/>
        </w:rPr>
      </w:pPr>
    </w:p>
    <w:p w:rsidR="0097579C" w:rsidRPr="009044F1" w:rsidRDefault="0097579C" w:rsidP="0097579C">
      <w:pPr>
        <w:widowControl w:val="0"/>
        <w:spacing w:after="160"/>
        <w:ind w:firstLine="567"/>
        <w:jc w:val="center"/>
        <w:rPr>
          <w:rFonts w:ascii="GHEA Grapalat" w:hAnsi="GHEA Grapalat" w:cs="Sylfaen"/>
          <w:b/>
        </w:rPr>
      </w:pPr>
      <w:r w:rsidRPr="009044F1">
        <w:rPr>
          <w:rFonts w:ascii="GHEA Grapalat" w:hAnsi="GHEA Grapalat"/>
        </w:rPr>
        <w:br w:type="page"/>
      </w:r>
    </w:p>
    <w:p w:rsidR="0097579C" w:rsidRPr="009044F1" w:rsidRDefault="0097579C" w:rsidP="0097579C">
      <w:pPr>
        <w:widowControl w:val="0"/>
        <w:spacing w:after="160"/>
        <w:jc w:val="center"/>
        <w:rPr>
          <w:rFonts w:ascii="GHEA Grapalat" w:hAnsi="GHEA Grapalat"/>
          <w:b/>
        </w:rPr>
      </w:pPr>
      <w:r w:rsidRPr="009044F1">
        <w:rPr>
          <w:rFonts w:ascii="GHEA Grapalat" w:hAnsi="GHEA Grapalat"/>
          <w:b/>
        </w:rPr>
        <w:lastRenderedPageBreak/>
        <w:t>СОДЕРЖАНИЕ</w:t>
      </w:r>
    </w:p>
    <w:p w:rsidR="0097579C" w:rsidRPr="009044F1" w:rsidRDefault="0097579C" w:rsidP="0097579C">
      <w:pPr>
        <w:widowControl w:val="0"/>
        <w:spacing w:after="160"/>
        <w:ind w:firstLine="567"/>
        <w:jc w:val="center"/>
        <w:rPr>
          <w:rFonts w:ascii="GHEA Grapalat" w:hAnsi="GHEA Grapalat"/>
          <w:i/>
        </w:rPr>
      </w:pPr>
    </w:p>
    <w:p w:rsidR="0097579C" w:rsidRPr="00DC41E9" w:rsidRDefault="0097579C" w:rsidP="0097579C">
      <w:pPr>
        <w:pStyle w:val="BodyText"/>
        <w:widowControl w:val="0"/>
        <w:spacing w:after="160"/>
        <w:ind w:right="-7" w:firstLine="567"/>
        <w:jc w:val="center"/>
        <w:rPr>
          <w:rFonts w:ascii="GHEA Grapalat" w:hAnsi="GHEA Grapalat"/>
          <w:highlight w:val="yellow"/>
        </w:rPr>
      </w:pPr>
      <w:r w:rsidRPr="00AA5BD2">
        <w:rPr>
          <w:rFonts w:ascii="GHEA Grapalat" w:hAnsi="GHEA Grapalat"/>
        </w:rPr>
        <w:t>НА ЗАПРОС КОТИРОВОК, ОБЪЯВЛЕННЫЙ С ЦЕЛЬЮ ПРИОБРЕТЕНИЯ</w:t>
      </w:r>
      <w:r w:rsidRPr="0000105F">
        <w:rPr>
          <w:rFonts w:ascii="GHEA Grapalat" w:hAnsi="GHEA Grapalat"/>
          <w:i/>
          <w:highlight w:val="yellow"/>
        </w:rPr>
        <w:t xml:space="preserve">дизельное топливо   </w:t>
      </w:r>
      <w:r w:rsidRPr="0000105F">
        <w:rPr>
          <w:rFonts w:ascii="GHEA Grapalat" w:hAnsi="GHEA Grapalat"/>
          <w:highlight w:val="yellow"/>
        </w:rPr>
        <w:t xml:space="preserve">для нужди  </w:t>
      </w:r>
      <w:r w:rsidRPr="0000105F">
        <w:rPr>
          <w:rFonts w:ascii="GHEA Grapalat" w:hAnsi="GHEA Grapalat"/>
          <w:i/>
          <w:highlight w:val="yellow"/>
        </w:rPr>
        <w:t>&lt;&lt;</w:t>
      </w:r>
      <w:r w:rsidRPr="000C1B12">
        <w:rPr>
          <w:rFonts w:ascii="GHEA Grapalat" w:hAnsi="GHEA Grapalat"/>
          <w:i/>
        </w:rPr>
        <w:t>Г</w:t>
      </w:r>
      <w:r w:rsidRPr="00DC41E9">
        <w:rPr>
          <w:rFonts w:ascii="GHEA Grapalat" w:hAnsi="GHEA Grapalat"/>
          <w:i/>
        </w:rPr>
        <w:t>Ю</w:t>
      </w:r>
      <w:r w:rsidRPr="00AE4A09">
        <w:rPr>
          <w:rFonts w:ascii="GHEA Grapalat" w:hAnsi="GHEA Grapalat"/>
          <w:i/>
        </w:rPr>
        <w:t>ХАПЕТАРАН</w:t>
      </w:r>
      <w:r w:rsidRPr="00DC41E9">
        <w:rPr>
          <w:rFonts w:ascii="GHEA Grapalat" w:hAnsi="GHEA Grapalat"/>
          <w:i/>
          <w:highlight w:val="yellow"/>
        </w:rPr>
        <w:t xml:space="preserve"> </w:t>
      </w:r>
      <w:r>
        <w:rPr>
          <w:rFonts w:ascii="GHEA Grapalat" w:hAnsi="GHEA Grapalat"/>
          <w:i/>
          <w:highlight w:val="yellow"/>
          <w:lang w:val="en-US"/>
        </w:rPr>
        <w:t>C</w:t>
      </w:r>
      <w:r w:rsidRPr="00DC41E9">
        <w:rPr>
          <w:rFonts w:ascii="GHEA Grapalat" w:hAnsi="GHEA Grapalat"/>
          <w:i/>
          <w:highlight w:val="yellow"/>
        </w:rPr>
        <w:t xml:space="preserve"> </w:t>
      </w:r>
      <w:r>
        <w:rPr>
          <w:rFonts w:ascii="GHEA Grapalat" w:hAnsi="GHEA Grapalat"/>
          <w:i/>
          <w:highlight w:val="yellow"/>
          <w:lang w:val="en-US"/>
        </w:rPr>
        <w:t>ARARAT</w:t>
      </w:r>
    </w:p>
    <w:p w:rsidR="0097579C" w:rsidRPr="000C1B12" w:rsidRDefault="0097579C" w:rsidP="0097579C">
      <w:pPr>
        <w:pStyle w:val="BodyText"/>
        <w:widowControl w:val="0"/>
        <w:spacing w:after="160"/>
        <w:ind w:right="-7" w:firstLine="567"/>
        <w:jc w:val="center"/>
        <w:rPr>
          <w:rFonts w:ascii="GHEA Grapalat" w:hAnsi="GHEA Grapalat"/>
          <w:highlight w:val="yellow"/>
        </w:rPr>
      </w:pPr>
      <w:r w:rsidRPr="000C1B12">
        <w:rPr>
          <w:rFonts w:ascii="GHEA Grapalat" w:hAnsi="GHEA Grapalat"/>
          <w:i/>
          <w:highlight w:val="yellow"/>
        </w:rPr>
        <w:t xml:space="preserve"> </w:t>
      </w:r>
    </w:p>
    <w:p w:rsidR="0097579C" w:rsidRPr="0000105F" w:rsidRDefault="0097579C" w:rsidP="0097579C">
      <w:pPr>
        <w:pStyle w:val="BodyText"/>
        <w:widowControl w:val="0"/>
        <w:spacing w:after="160"/>
        <w:ind w:right="-7"/>
        <w:jc w:val="center"/>
        <w:rPr>
          <w:rFonts w:ascii="GHEA Grapalat" w:hAnsi="GHEA Grapalat"/>
          <w:highlight w:val="yellow"/>
        </w:rPr>
      </w:pPr>
    </w:p>
    <w:p w:rsidR="0097579C" w:rsidRPr="009044F1" w:rsidRDefault="0097579C" w:rsidP="0097579C">
      <w:pPr>
        <w:pStyle w:val="BodyText"/>
        <w:widowControl w:val="0"/>
        <w:spacing w:after="160"/>
        <w:ind w:right="-7"/>
        <w:jc w:val="center"/>
        <w:rPr>
          <w:rFonts w:ascii="GHEA Grapalat" w:hAnsi="GHEA Grapalat"/>
        </w:rPr>
      </w:pPr>
    </w:p>
    <w:p w:rsidR="0097579C" w:rsidRPr="0000105F" w:rsidRDefault="0097579C" w:rsidP="0097579C">
      <w:pPr>
        <w:pStyle w:val="BodyText"/>
        <w:widowControl w:val="0"/>
        <w:spacing w:after="160"/>
        <w:ind w:right="-7"/>
        <w:jc w:val="center"/>
        <w:rPr>
          <w:rFonts w:ascii="GHEA Grapalat" w:hAnsi="GHEA Grapalat"/>
          <w:highlight w:val="yellow"/>
        </w:rPr>
      </w:pPr>
    </w:p>
    <w:p w:rsidR="0097579C" w:rsidRPr="003A1EBB" w:rsidRDefault="0097579C" w:rsidP="0097579C">
      <w:pPr>
        <w:widowControl w:val="0"/>
        <w:spacing w:after="160"/>
        <w:ind w:firstLine="567"/>
        <w:jc w:val="center"/>
        <w:rPr>
          <w:rFonts w:ascii="GHEA Grapalat" w:hAnsi="GHEA Grapalat"/>
        </w:rPr>
      </w:pPr>
    </w:p>
    <w:p w:rsidR="0097579C" w:rsidRPr="00AA5BD2" w:rsidRDefault="0097579C" w:rsidP="0097579C">
      <w:pPr>
        <w:widowControl w:val="0"/>
        <w:spacing w:after="160" w:line="360" w:lineRule="auto"/>
        <w:jc w:val="center"/>
        <w:rPr>
          <w:rFonts w:ascii="GHEA Grapalat" w:hAnsi="GHEA Grapalat" w:cs="Sylfaen"/>
          <w:b/>
        </w:rPr>
      </w:pPr>
      <w:r w:rsidRPr="00AA5BD2">
        <w:rPr>
          <w:rFonts w:ascii="GHEA Grapalat" w:hAnsi="GHEA Grapalat"/>
          <w:b/>
        </w:rPr>
        <w:t xml:space="preserve">ПРИГЛАШЕНИЯ НА ЗАПРОС КОТИРОВОК, </w:t>
      </w:r>
      <w:r w:rsidRPr="00AA5BD2">
        <w:rPr>
          <w:rFonts w:ascii="GHEA Grapalat" w:hAnsi="GHEA Grapalat"/>
          <w:b/>
        </w:rPr>
        <w:br/>
        <w:t>ОБЪЯВЛЕННЫЙ С ЦЕЛЬЮ ПРИОБРЕТЕНИЯ</w:t>
      </w:r>
    </w:p>
    <w:p w:rsidR="0097579C" w:rsidRPr="009044F1" w:rsidRDefault="0097579C" w:rsidP="0097579C">
      <w:pPr>
        <w:widowControl w:val="0"/>
        <w:spacing w:after="160"/>
        <w:jc w:val="center"/>
        <w:rPr>
          <w:rFonts w:ascii="GHEA Grapalat" w:hAnsi="GHEA Grapalat" w:cs="Sylfaen"/>
          <w:b/>
        </w:rPr>
      </w:pPr>
    </w:p>
    <w:p w:rsidR="0097579C" w:rsidRPr="008842CE" w:rsidRDefault="0097579C" w:rsidP="0097579C">
      <w:pPr>
        <w:widowControl w:val="0"/>
        <w:spacing w:after="160"/>
        <w:jc w:val="center"/>
        <w:rPr>
          <w:rFonts w:ascii="GHEA Grapalat" w:hAnsi="GHEA Grapalat"/>
          <w:b/>
        </w:rPr>
      </w:pPr>
      <w:r w:rsidRPr="009044F1">
        <w:rPr>
          <w:rFonts w:ascii="GHEA Grapalat" w:hAnsi="GHEA Grapalat"/>
          <w:b/>
        </w:rPr>
        <w:t>ЧАСТЬ I.</w:t>
      </w:r>
    </w:p>
    <w:p w:rsidR="0097579C" w:rsidRPr="008842CE" w:rsidRDefault="0097579C" w:rsidP="0097579C">
      <w:pPr>
        <w:widowControl w:val="0"/>
        <w:spacing w:after="160"/>
        <w:jc w:val="center"/>
        <w:rPr>
          <w:rFonts w:ascii="GHEA Grapalat" w:hAnsi="GHEA Grapalat"/>
        </w:rPr>
      </w:pPr>
    </w:p>
    <w:p w:rsidR="0097579C" w:rsidRPr="009044F1"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p>
    <w:p w:rsidR="0097579C" w:rsidRPr="009044F1"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97579C" w:rsidRPr="00543BAE"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97579C" w:rsidRPr="009044F1" w:rsidRDefault="0097579C" w:rsidP="0097579C">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97579C" w:rsidRPr="009044F1" w:rsidRDefault="0097579C" w:rsidP="0097579C">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97579C" w:rsidRPr="009044F1"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rsidR="0097579C" w:rsidRPr="009044F1"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p>
    <w:p w:rsidR="0097579C" w:rsidRPr="008842CE" w:rsidRDefault="0097579C" w:rsidP="0097579C">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97579C" w:rsidRPr="003A1EBB"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97579C" w:rsidRPr="009044F1"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p>
    <w:p w:rsidR="0097579C" w:rsidRPr="003A1EBB"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p>
    <w:p w:rsidR="0097579C" w:rsidRPr="00543BAE"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97579C" w:rsidRDefault="0097579C" w:rsidP="0097579C">
      <w:pPr>
        <w:widowControl w:val="0"/>
        <w:spacing w:after="160"/>
        <w:jc w:val="center"/>
        <w:rPr>
          <w:rFonts w:ascii="GHEA Grapalat" w:hAnsi="GHEA Grapalat"/>
          <w:b/>
        </w:rPr>
      </w:pPr>
    </w:p>
    <w:p w:rsidR="0097579C" w:rsidRDefault="0097579C" w:rsidP="0097579C">
      <w:pPr>
        <w:widowControl w:val="0"/>
        <w:spacing w:after="160"/>
        <w:jc w:val="center"/>
        <w:rPr>
          <w:rFonts w:ascii="GHEA Grapalat" w:hAnsi="GHEA Grapalat"/>
          <w:b/>
        </w:rPr>
      </w:pPr>
    </w:p>
    <w:p w:rsidR="0097579C" w:rsidRPr="00374F4A" w:rsidRDefault="0097579C" w:rsidP="0097579C">
      <w:pPr>
        <w:widowControl w:val="0"/>
        <w:spacing w:after="160"/>
        <w:jc w:val="center"/>
        <w:rPr>
          <w:rFonts w:ascii="GHEA Grapalat" w:hAnsi="GHEA Grapalat"/>
          <w:b/>
        </w:rPr>
      </w:pPr>
      <w:r>
        <w:rPr>
          <w:rFonts w:ascii="GHEA Grapalat" w:hAnsi="GHEA Grapalat"/>
          <w:b/>
        </w:rPr>
        <w:t xml:space="preserve">ЧАСТЬ II. </w:t>
      </w:r>
    </w:p>
    <w:p w:rsidR="0097579C" w:rsidRPr="00374F4A" w:rsidRDefault="0097579C" w:rsidP="0097579C">
      <w:pPr>
        <w:widowControl w:val="0"/>
        <w:spacing w:after="160"/>
        <w:jc w:val="center"/>
        <w:rPr>
          <w:rFonts w:ascii="GHEA Grapalat" w:hAnsi="GHEA Grapalat"/>
          <w:b/>
        </w:rPr>
      </w:pPr>
    </w:p>
    <w:p w:rsidR="0097579C" w:rsidRDefault="0097579C" w:rsidP="0097579C">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97579C" w:rsidRPr="008842CE" w:rsidRDefault="0097579C" w:rsidP="0097579C">
      <w:pPr>
        <w:widowControl w:val="0"/>
        <w:spacing w:after="160"/>
        <w:jc w:val="center"/>
        <w:rPr>
          <w:rFonts w:ascii="GHEA Grapalat" w:hAnsi="GHEA Grapalat"/>
          <w:b/>
        </w:rPr>
      </w:pPr>
    </w:p>
    <w:p w:rsidR="0097579C" w:rsidRPr="003A1EBB" w:rsidRDefault="0097579C" w:rsidP="0097579C">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97579C" w:rsidRPr="003A1EBB" w:rsidRDefault="0097579C" w:rsidP="0097579C">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97579C" w:rsidRPr="00625529" w:rsidRDefault="0097579C" w:rsidP="0097579C">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97579C" w:rsidRDefault="0097579C" w:rsidP="0097579C">
      <w:pPr>
        <w:rPr>
          <w:rFonts w:ascii="GHEA Grapalat" w:hAnsi="GHEA Grapalat"/>
          <w:spacing w:val="-6"/>
        </w:rPr>
      </w:pPr>
      <w:r>
        <w:rPr>
          <w:rFonts w:ascii="GHEA Grapalat" w:hAnsi="GHEA Grapalat"/>
          <w:spacing w:val="-6"/>
        </w:rPr>
        <w:br w:type="page"/>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sidRPr="003163BF">
        <w:rPr>
          <w:rFonts w:ascii="GHEA Grapalat" w:hAnsi="GHEA Grapalat"/>
          <w:i w:val="0"/>
          <w:sz w:val="24"/>
          <w:szCs w:val="24"/>
        </w:rPr>
        <w:lastRenderedPageBreak/>
        <w:t xml:space="preserve">Настоящее Приглашение предоставляется в дополнение к объявлению об </w:t>
      </w:r>
      <w:r w:rsidRPr="001D04B2">
        <w:rPr>
          <w:rFonts w:ascii="GHEA Grapalat" w:hAnsi="GHEA Grapalat"/>
          <w:i w:val="0"/>
          <w:sz w:val="24"/>
          <w:szCs w:val="24"/>
        </w:rPr>
        <w:t>запросе котировок</w:t>
      </w:r>
      <w:r w:rsidRPr="003163BF">
        <w:rPr>
          <w:rFonts w:ascii="GHEA Grapalat" w:hAnsi="GHEA Grapalat"/>
          <w:i w:val="0"/>
          <w:sz w:val="24"/>
          <w:szCs w:val="24"/>
        </w:rPr>
        <w:t xml:space="preserve">, проводимом под кодом </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Pr="003163BF" w:rsidRDefault="0097579C" w:rsidP="0097579C">
      <w:pPr>
        <w:pStyle w:val="BodyTextIndent"/>
        <w:widowControl w:val="0"/>
        <w:spacing w:after="160" w:line="240" w:lineRule="auto"/>
        <w:ind w:firstLine="0"/>
        <w:rPr>
          <w:rFonts w:ascii="GHEA Grapalat" w:hAnsi="GHEA Grapalat"/>
        </w:rPr>
      </w:pPr>
      <w:r w:rsidRPr="003163BF">
        <w:rPr>
          <w:rFonts w:ascii="GHEA Grapalat" w:hAnsi="GHEA Grapalat"/>
        </w:rPr>
        <w:t>далее — процедура).</w:t>
      </w:r>
    </w:p>
    <w:p w:rsidR="0097579C" w:rsidRPr="000B2CFA" w:rsidRDefault="0097579C" w:rsidP="0097579C">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97579C" w:rsidRPr="009044F1" w:rsidRDefault="0097579C" w:rsidP="0097579C">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97579C" w:rsidRPr="009044F1" w:rsidRDefault="0097579C" w:rsidP="0097579C">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97579C" w:rsidRPr="009044F1" w:rsidRDefault="0097579C" w:rsidP="0097579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Pr>
          <w:rFonts w:ascii="GHEA Grapalat" w:hAnsi="GHEA Grapalat"/>
          <w:sz w:val="24"/>
          <w:szCs w:val="24"/>
          <w:lang w:val="fr-CH"/>
        </w:rPr>
        <w:t>toma</w:t>
      </w:r>
      <w:r w:rsidRPr="003163BF">
        <w:rPr>
          <w:rFonts w:ascii="GHEA Grapalat" w:hAnsi="GHEA Grapalat"/>
          <w:sz w:val="24"/>
          <w:szCs w:val="24"/>
        </w:rPr>
        <w:t>.</w:t>
      </w:r>
      <w:r>
        <w:rPr>
          <w:rFonts w:ascii="GHEA Grapalat" w:hAnsi="GHEA Grapalat"/>
          <w:sz w:val="24"/>
          <w:szCs w:val="24"/>
          <w:lang w:val="fr-CH"/>
        </w:rPr>
        <w:t>eritsyan</w:t>
      </w:r>
      <w:r w:rsidRPr="003163BF">
        <w:rPr>
          <w:rFonts w:ascii="GHEA Grapalat" w:hAnsi="GHEA Grapalat"/>
          <w:sz w:val="24"/>
          <w:szCs w:val="24"/>
        </w:rPr>
        <w:t>@</w:t>
      </w:r>
      <w:r>
        <w:rPr>
          <w:rFonts w:ascii="GHEA Grapalat" w:hAnsi="GHEA Grapalat"/>
          <w:sz w:val="24"/>
          <w:szCs w:val="24"/>
          <w:lang w:val="fr-CH"/>
        </w:rPr>
        <w:t>mail</w:t>
      </w:r>
      <w:r w:rsidRPr="003163BF">
        <w:rPr>
          <w:rFonts w:ascii="GHEA Grapalat" w:hAnsi="GHEA Grapalat"/>
          <w:sz w:val="24"/>
          <w:szCs w:val="24"/>
        </w:rPr>
        <w:t>.</w:t>
      </w:r>
      <w:r>
        <w:rPr>
          <w:rFonts w:ascii="GHEA Grapalat" w:hAnsi="GHEA Grapalat"/>
          <w:sz w:val="24"/>
          <w:szCs w:val="24"/>
          <w:lang w:val="fr-CH"/>
        </w:rPr>
        <w:t>ru</w:t>
      </w:r>
      <w:r w:rsidRPr="009044F1">
        <w:rPr>
          <w:rFonts w:ascii="GHEA Grapalat" w:hAnsi="GHEA Grapalat"/>
          <w:sz w:val="24"/>
          <w:szCs w:val="24"/>
        </w:rPr>
        <w:t>".</w:t>
      </w:r>
    </w:p>
    <w:p w:rsidR="0097579C" w:rsidRPr="009044F1" w:rsidRDefault="0097579C" w:rsidP="0097579C">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97579C" w:rsidRPr="009044F1" w:rsidRDefault="0097579C" w:rsidP="0097579C">
      <w:pPr>
        <w:pStyle w:val="Heading3"/>
        <w:keepNext w:val="0"/>
        <w:widowControl w:val="0"/>
        <w:spacing w:after="160" w:line="240" w:lineRule="auto"/>
        <w:rPr>
          <w:rFonts w:ascii="GHEA Grapalat" w:hAnsi="GHEA Grapalat"/>
          <w:sz w:val="24"/>
          <w:szCs w:val="24"/>
        </w:rPr>
      </w:pPr>
    </w:p>
    <w:p w:rsidR="0097579C" w:rsidRPr="009044F1" w:rsidRDefault="0097579C" w:rsidP="0097579C">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97579C" w:rsidRPr="00AE4A09" w:rsidRDefault="0097579C" w:rsidP="0097579C">
      <w:pPr>
        <w:pStyle w:val="Heading3"/>
        <w:keepNext w:val="0"/>
        <w:widowControl w:val="0"/>
        <w:tabs>
          <w:tab w:val="left" w:pos="1134"/>
        </w:tabs>
        <w:spacing w:after="160" w:line="240" w:lineRule="auto"/>
        <w:ind w:firstLine="567"/>
        <w:jc w:val="both"/>
        <w:rPr>
          <w:rFonts w:ascii="GHEA Grapalat" w:hAnsi="GHEA Grapalat"/>
          <w:i w:val="0"/>
          <w:sz w:val="24"/>
          <w:szCs w:val="24"/>
          <w:highlight w:val="yellow"/>
        </w:rPr>
      </w:pPr>
      <w:r w:rsidRPr="0000105F">
        <w:rPr>
          <w:rFonts w:ascii="GHEA Grapalat" w:hAnsi="GHEA Grapalat"/>
          <w:i w:val="0"/>
          <w:sz w:val="24"/>
          <w:szCs w:val="24"/>
          <w:highlight w:val="yellow"/>
        </w:rPr>
        <w:t>1.1.</w:t>
      </w:r>
      <w:r w:rsidRPr="0000105F">
        <w:rPr>
          <w:rFonts w:ascii="GHEA Grapalat" w:hAnsi="GHEA Grapalat"/>
          <w:i w:val="0"/>
          <w:sz w:val="24"/>
          <w:szCs w:val="24"/>
          <w:highlight w:val="yellow"/>
        </w:rPr>
        <w:tab/>
        <w:t xml:space="preserve">Предметом закупки является приобретение </w:t>
      </w:r>
      <w:r w:rsidRPr="0000105F">
        <w:rPr>
          <w:rFonts w:ascii="GHEA Grapalat" w:hAnsi="GHEA Grapalat"/>
          <w:i w:val="0"/>
          <w:sz w:val="28"/>
          <w:szCs w:val="28"/>
          <w:highlight w:val="yellow"/>
        </w:rPr>
        <w:t xml:space="preserve">дизельное топливо   </w:t>
      </w:r>
      <w:r w:rsidRPr="0000105F">
        <w:rPr>
          <w:rFonts w:ascii="GHEA Grapalat" w:hAnsi="GHEA Grapalat"/>
          <w:i w:val="0"/>
          <w:sz w:val="24"/>
          <w:szCs w:val="24"/>
          <w:highlight w:val="yellow"/>
        </w:rPr>
        <w:t>(далее — также товар) для нужд &lt;&lt;</w:t>
      </w:r>
      <w:r w:rsidRPr="00DC41E9">
        <w:rPr>
          <w:rFonts w:ascii="GHEA Grapalat" w:hAnsi="GHEA Grapalat"/>
          <w:i w:val="0"/>
          <w:sz w:val="24"/>
          <w:szCs w:val="24"/>
          <w:highlight w:val="yellow"/>
        </w:rPr>
        <w:t xml:space="preserve">           </w:t>
      </w:r>
      <w:r>
        <w:rPr>
          <w:rFonts w:ascii="GHEA Grapalat" w:hAnsi="GHEA Grapalat"/>
          <w:i w:val="0"/>
          <w:sz w:val="24"/>
          <w:szCs w:val="24"/>
          <w:highlight w:val="yellow"/>
          <w:lang w:val="en-US"/>
        </w:rPr>
        <w:t>g</w:t>
      </w:r>
      <w:r w:rsidRPr="00DC41E9">
        <w:rPr>
          <w:rFonts w:ascii="GHEA Grapalat" w:hAnsi="GHEA Grapalat"/>
          <w:i w:val="0"/>
          <w:sz w:val="24"/>
          <w:szCs w:val="24"/>
          <w:highlight w:val="yellow"/>
        </w:rPr>
        <w:t xml:space="preserve"> </w:t>
      </w:r>
      <w:r w:rsidRPr="0000105F">
        <w:rPr>
          <w:rFonts w:ascii="GHEA Grapalat" w:hAnsi="GHEA Grapalat"/>
          <w:i w:val="0"/>
          <w:sz w:val="24"/>
          <w:szCs w:val="24"/>
          <w:highlight w:val="yellow"/>
        </w:rPr>
        <w:t>&gt;&gt;, которые сгруппированы в лоты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97579C" w:rsidRPr="0000105F" w:rsidTr="00C65D31">
        <w:trPr>
          <w:jc w:val="center"/>
        </w:trPr>
        <w:tc>
          <w:tcPr>
            <w:tcW w:w="1530" w:type="dxa"/>
            <w:vAlign w:val="center"/>
          </w:tcPr>
          <w:p w:rsidR="0097579C" w:rsidRPr="0000105F" w:rsidRDefault="0097579C" w:rsidP="00C65D31">
            <w:pPr>
              <w:pStyle w:val="BodyTextIndent2"/>
              <w:widowControl w:val="0"/>
              <w:spacing w:after="120" w:line="240" w:lineRule="auto"/>
              <w:ind w:firstLine="0"/>
              <w:jc w:val="center"/>
              <w:rPr>
                <w:rFonts w:ascii="GHEA Grapalat" w:hAnsi="GHEA Grapalat"/>
                <w:b/>
                <w:bCs/>
                <w:i/>
                <w:iCs/>
                <w:sz w:val="24"/>
                <w:szCs w:val="24"/>
                <w:highlight w:val="yellow"/>
              </w:rPr>
            </w:pPr>
            <w:r w:rsidRPr="0000105F">
              <w:rPr>
                <w:rFonts w:ascii="GHEA Grapalat" w:hAnsi="GHEA Grapalat"/>
                <w:b/>
                <w:i/>
                <w:sz w:val="24"/>
                <w:szCs w:val="24"/>
                <w:highlight w:val="yellow"/>
              </w:rPr>
              <w:t>Номера лотов</w:t>
            </w:r>
          </w:p>
        </w:tc>
        <w:tc>
          <w:tcPr>
            <w:tcW w:w="7704" w:type="dxa"/>
            <w:vAlign w:val="center"/>
          </w:tcPr>
          <w:p w:rsidR="0097579C" w:rsidRPr="0000105F" w:rsidRDefault="0097579C" w:rsidP="00C65D31">
            <w:pPr>
              <w:pStyle w:val="BodyTextIndent2"/>
              <w:widowControl w:val="0"/>
              <w:spacing w:after="120" w:line="240" w:lineRule="auto"/>
              <w:ind w:firstLine="0"/>
              <w:jc w:val="center"/>
              <w:rPr>
                <w:rFonts w:ascii="GHEA Grapalat" w:hAnsi="GHEA Grapalat"/>
                <w:b/>
                <w:bCs/>
                <w:i/>
                <w:iCs/>
                <w:sz w:val="24"/>
                <w:szCs w:val="24"/>
                <w:highlight w:val="yellow"/>
              </w:rPr>
            </w:pPr>
            <w:r w:rsidRPr="0000105F">
              <w:rPr>
                <w:rFonts w:ascii="GHEA Grapalat" w:hAnsi="GHEA Grapalat"/>
                <w:b/>
                <w:i/>
                <w:sz w:val="24"/>
                <w:szCs w:val="24"/>
                <w:highlight w:val="yellow"/>
              </w:rPr>
              <w:t>Наименование лота</w:t>
            </w:r>
          </w:p>
        </w:tc>
      </w:tr>
      <w:tr w:rsidR="0097579C" w:rsidRPr="0000105F" w:rsidTr="00C65D31">
        <w:trPr>
          <w:jc w:val="center"/>
        </w:trPr>
        <w:tc>
          <w:tcPr>
            <w:tcW w:w="1530" w:type="dxa"/>
            <w:vAlign w:val="center"/>
          </w:tcPr>
          <w:p w:rsidR="0097579C" w:rsidRPr="0000105F" w:rsidRDefault="0097579C" w:rsidP="00C65D31">
            <w:pPr>
              <w:pStyle w:val="BodyTextIndent2"/>
              <w:widowControl w:val="0"/>
              <w:spacing w:after="120" w:line="240" w:lineRule="auto"/>
              <w:ind w:firstLine="0"/>
              <w:jc w:val="center"/>
              <w:rPr>
                <w:rFonts w:ascii="GHEA Grapalat" w:hAnsi="GHEA Grapalat"/>
                <w:sz w:val="24"/>
                <w:szCs w:val="24"/>
                <w:highlight w:val="yellow"/>
              </w:rPr>
            </w:pPr>
            <w:r w:rsidRPr="0000105F">
              <w:rPr>
                <w:rFonts w:ascii="GHEA Grapalat" w:hAnsi="GHEA Grapalat"/>
                <w:sz w:val="24"/>
                <w:szCs w:val="24"/>
                <w:highlight w:val="yellow"/>
              </w:rPr>
              <w:t>1</w:t>
            </w:r>
          </w:p>
        </w:tc>
        <w:tc>
          <w:tcPr>
            <w:tcW w:w="7704" w:type="dxa"/>
            <w:vAlign w:val="center"/>
          </w:tcPr>
          <w:p w:rsidR="0097579C" w:rsidRPr="0000105F" w:rsidRDefault="0097579C" w:rsidP="00C65D31">
            <w:pPr>
              <w:pStyle w:val="BodyTextIndent2"/>
              <w:widowControl w:val="0"/>
              <w:spacing w:after="120" w:line="240" w:lineRule="auto"/>
              <w:ind w:firstLine="0"/>
              <w:rPr>
                <w:rFonts w:ascii="GHEA Grapalat" w:hAnsi="GHEA Grapalat"/>
                <w:sz w:val="24"/>
                <w:szCs w:val="24"/>
                <w:highlight w:val="yellow"/>
                <w:u w:val="single"/>
                <w:vertAlign w:val="subscript"/>
              </w:rPr>
            </w:pPr>
            <w:r w:rsidRPr="0000105F">
              <w:rPr>
                <w:rFonts w:ascii="GHEA Grapalat" w:hAnsi="GHEA Grapalat"/>
                <w:i/>
                <w:sz w:val="28"/>
                <w:szCs w:val="28"/>
                <w:highlight w:val="yellow"/>
              </w:rPr>
              <w:t xml:space="preserve">дизельное топливо   </w:t>
            </w:r>
          </w:p>
        </w:tc>
      </w:tr>
    </w:tbl>
    <w:p w:rsidR="0097579C" w:rsidRPr="00A23BB7" w:rsidRDefault="0097579C" w:rsidP="0097579C">
      <w:pPr>
        <w:rPr>
          <w:highlight w:val="yellow"/>
          <w:lang w:val="en-US"/>
        </w:rPr>
      </w:pPr>
    </w:p>
    <w:p w:rsidR="0097579C" w:rsidRPr="009044F1" w:rsidRDefault="0097579C" w:rsidP="0097579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97579C" w:rsidRPr="000811C1" w:rsidRDefault="0097579C" w:rsidP="0097579C">
      <w:pPr>
        <w:pStyle w:val="BodyTextIndent2"/>
        <w:widowControl w:val="0"/>
        <w:spacing w:after="160" w:line="240" w:lineRule="auto"/>
        <w:ind w:firstLine="567"/>
        <w:rPr>
          <w:rFonts w:ascii="GHEA Grapalat" w:hAnsi="GHEA Grapalat"/>
          <w:sz w:val="24"/>
          <w:szCs w:val="24"/>
        </w:rPr>
      </w:pPr>
    </w:p>
    <w:p w:rsidR="0097579C" w:rsidRPr="009044F1" w:rsidRDefault="0097579C" w:rsidP="0097579C">
      <w:pPr>
        <w:widowControl w:val="0"/>
        <w:spacing w:after="160"/>
        <w:ind w:firstLine="567"/>
        <w:jc w:val="center"/>
        <w:rPr>
          <w:rFonts w:ascii="GHEA Grapalat" w:hAnsi="GHEA Grapalat" w:cs="Sylfaen"/>
          <w:i/>
        </w:rPr>
      </w:pPr>
    </w:p>
    <w:p w:rsidR="0097579C" w:rsidRPr="009044F1" w:rsidRDefault="0097579C" w:rsidP="0097579C">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97579C" w:rsidRPr="009044F1" w:rsidRDefault="0097579C" w:rsidP="0097579C">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97579C" w:rsidRPr="009044F1" w:rsidRDefault="0097579C" w:rsidP="0097579C">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97579C" w:rsidRPr="003240F7"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97579C" w:rsidRPr="008842CE"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97579C" w:rsidRPr="009044F1" w:rsidRDefault="0097579C" w:rsidP="0097579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97579C" w:rsidRPr="009044F1" w:rsidRDefault="0097579C" w:rsidP="0097579C">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97579C" w:rsidRPr="009044F1" w:rsidRDefault="0097579C" w:rsidP="0097579C">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Pr="00D13662">
        <w:rPr>
          <w:rFonts w:ascii="GHEA Grapalat" w:hAnsi="GHEA Grapalat"/>
        </w:rPr>
        <w:t>.</w:t>
      </w:r>
      <w:r w:rsidRPr="003A1EBB">
        <w:rPr>
          <w:rFonts w:ascii="GHEA Grapalat" w:hAnsi="GHEA Grapalat"/>
        </w:rPr>
        <w:tab/>
      </w:r>
      <w:r w:rsidRPr="009044F1">
        <w:rPr>
          <w:rFonts w:ascii="GHEA Grapalat" w:hAnsi="GHEA Grapalat"/>
        </w:rPr>
        <w:t>Участник</w:t>
      </w:r>
      <w:r>
        <w:rPr>
          <w:rFonts w:ascii="GHEA Grapalat" w:hAnsi="GHEA Grapalat"/>
        </w:rPr>
        <w:t>,</w:t>
      </w:r>
      <w:r w:rsidRPr="002C1D72">
        <w:rPr>
          <w:rFonts w:ascii="GHEA Grapalat" w:hAnsi="GHEA Grapalat"/>
        </w:rPr>
        <w:t xml:space="preserve">в случае признания </w:t>
      </w:r>
      <w:r>
        <w:rPr>
          <w:rFonts w:ascii="GHEA Grapalat" w:hAnsi="GHEA Grapalat"/>
        </w:rPr>
        <w:t>ото</w:t>
      </w:r>
      <w:r w:rsidRPr="002C1D72">
        <w:rPr>
          <w:rFonts w:ascii="GHEA Grapalat" w:hAnsi="GHEA Grapalat"/>
        </w:rPr>
        <w:t>бранным участником</w:t>
      </w:r>
      <w:r>
        <w:rPr>
          <w:rFonts w:ascii="GHEA Grapalat" w:hAnsi="GHEA Grapalat"/>
        </w:rPr>
        <w:t>,</w:t>
      </w:r>
      <w:r w:rsidRPr="002C1D72">
        <w:rPr>
          <w:rFonts w:ascii="GHEA Grapalat" w:hAnsi="GHEA Grapalat"/>
        </w:rPr>
        <w:t xml:space="preserve"> в срок</w:t>
      </w:r>
      <w:r>
        <w:rPr>
          <w:rFonts w:ascii="GHEA Grapalat" w:hAnsi="GHEA Grapalat"/>
        </w:rPr>
        <w:t>и</w:t>
      </w:r>
      <w:r w:rsidRPr="002C1D72">
        <w:rPr>
          <w:rFonts w:ascii="GHEA Grapalat" w:hAnsi="GHEA Grapalat"/>
        </w:rPr>
        <w:t xml:space="preserve"> и порядке, установленны</w:t>
      </w:r>
      <w:r>
        <w:rPr>
          <w:rFonts w:ascii="GHEA Grapalat" w:hAnsi="GHEA Grapalat"/>
        </w:rPr>
        <w:t>ми</w:t>
      </w:r>
      <w:r w:rsidRPr="002C1D72">
        <w:rPr>
          <w:rFonts w:ascii="GHEA Grapalat" w:hAnsi="GHEA Grapalat"/>
        </w:rPr>
        <w:t xml:space="preserve"> статьей 35 </w:t>
      </w:r>
      <w:r>
        <w:rPr>
          <w:rFonts w:ascii="GHEA Grapalat" w:hAnsi="GHEA Grapalat"/>
        </w:rPr>
        <w:t>З</w:t>
      </w:r>
      <w:r w:rsidRPr="002C1D72">
        <w:rPr>
          <w:rFonts w:ascii="GHEA Grapalat" w:hAnsi="GHEA Grapalat"/>
        </w:rPr>
        <w:t xml:space="preserve">акона, </w:t>
      </w:r>
      <w:r>
        <w:rPr>
          <w:rFonts w:ascii="GHEA Grapalat" w:hAnsi="GHEA Grapalat"/>
        </w:rPr>
        <w:t xml:space="preserve">представляет </w:t>
      </w:r>
      <w:r w:rsidRPr="002C1D72">
        <w:rPr>
          <w:rFonts w:ascii="GHEA Grapalat" w:hAnsi="GHEA Grapalat"/>
        </w:rPr>
        <w:t>обеспеч</w:t>
      </w:r>
      <w:r>
        <w:rPr>
          <w:rFonts w:ascii="GHEA Grapalat" w:hAnsi="GHEA Grapalat"/>
        </w:rPr>
        <w:t>ение</w:t>
      </w:r>
      <w:r w:rsidRPr="002C1D72">
        <w:rPr>
          <w:rFonts w:ascii="GHEA Grapalat" w:hAnsi="GHEA Grapalat"/>
        </w:rPr>
        <w:t xml:space="preserve"> квалификаци</w:t>
      </w:r>
      <w:r>
        <w:rPr>
          <w:rFonts w:ascii="GHEA Grapalat" w:hAnsi="GHEA Grapalat"/>
        </w:rPr>
        <w:t>и</w:t>
      </w:r>
      <w:r w:rsidRPr="002C1D72">
        <w:rPr>
          <w:rFonts w:ascii="GHEA Grapalat" w:hAnsi="GHEA Grapalat"/>
        </w:rPr>
        <w:t xml:space="preserve"> в размере представленного им ценового предложения</w:t>
      </w:r>
      <w:r>
        <w:rPr>
          <w:rFonts w:ascii="GHEA Grapalat" w:hAnsi="GHEA Grapalat"/>
        </w:rPr>
        <w:t>.</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97579C" w:rsidRPr="009044F1" w:rsidRDefault="0097579C" w:rsidP="0097579C">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97579C" w:rsidRPr="009044F1" w:rsidRDefault="0097579C" w:rsidP="0097579C">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97579C" w:rsidRPr="00ED3BA4" w:rsidRDefault="0097579C" w:rsidP="0097579C">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97579C" w:rsidRPr="009044F1" w:rsidRDefault="0097579C" w:rsidP="0097579C">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97579C" w:rsidRPr="009044F1" w:rsidRDefault="0097579C" w:rsidP="0097579C">
      <w:pPr>
        <w:widowControl w:val="0"/>
        <w:spacing w:after="160"/>
        <w:ind w:firstLine="567"/>
        <w:jc w:val="both"/>
        <w:rPr>
          <w:rFonts w:ascii="GHEA Grapalat" w:hAnsi="GHEA Grapalat"/>
          <w:b/>
        </w:rPr>
      </w:pPr>
    </w:p>
    <w:p w:rsidR="0097579C" w:rsidRPr="009044F1" w:rsidRDefault="0097579C" w:rsidP="0097579C">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97579C" w:rsidRPr="009044F1" w:rsidRDefault="0097579C" w:rsidP="0097579C">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2"/>
        <w:t>5</w:t>
      </w:r>
      <w:r w:rsidRPr="009044F1">
        <w:rPr>
          <w:rFonts w:ascii="GHEA Grapalat" w:hAnsi="GHEA Grapalat"/>
        </w:rPr>
        <w:t>.</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97579C" w:rsidRPr="00204EEA" w:rsidRDefault="0097579C" w:rsidP="0097579C">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97579C" w:rsidRDefault="0097579C" w:rsidP="0097579C">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p>
    <w:p w:rsidR="0097579C" w:rsidRPr="000811C1" w:rsidRDefault="0097579C" w:rsidP="0097579C">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Pr="00F9791A">
        <w:rPr>
          <w:rFonts w:ascii="GHEA Grapalat" w:hAnsi="GHEA Grapalat"/>
          <w:lang w:val="hy-AM"/>
        </w:rPr>
        <w:t>Кажд</w:t>
      </w:r>
      <w:r>
        <w:rPr>
          <w:rFonts w:ascii="GHEA Grapalat" w:hAnsi="GHEA Grapalat"/>
        </w:rPr>
        <w:t>ое лицо</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GHEA Grapalat" w:hAnsi="GHEA Grapalat"/>
        </w:rPr>
        <w:t>.</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97579C" w:rsidRPr="009044F1" w:rsidRDefault="0097579C" w:rsidP="0097579C">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3"/>
        <w:t>6</w:t>
      </w:r>
      <w:r w:rsidRPr="009044F1">
        <w:rPr>
          <w:rFonts w:ascii="GHEA Grapalat" w:hAnsi="GHEA Grapalat"/>
        </w:rPr>
        <w:t xml:space="preserve">. </w:t>
      </w:r>
    </w:p>
    <w:p w:rsidR="0097579C" w:rsidRPr="009044F1" w:rsidRDefault="0097579C" w:rsidP="0097579C">
      <w:pPr>
        <w:widowControl w:val="0"/>
        <w:spacing w:after="160"/>
        <w:jc w:val="center"/>
        <w:rPr>
          <w:rFonts w:ascii="GHEA Grapalat" w:hAnsi="GHEA Grapalat"/>
          <w:b/>
        </w:rPr>
      </w:pPr>
    </w:p>
    <w:p w:rsidR="0097579C" w:rsidRPr="00995804" w:rsidRDefault="0097579C" w:rsidP="0097579C">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97579C" w:rsidRPr="009044F1" w:rsidRDefault="0097579C" w:rsidP="0097579C">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7579C" w:rsidRPr="009044F1" w:rsidRDefault="0097579C" w:rsidP="0097579C">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97579C" w:rsidRPr="009044F1" w:rsidRDefault="0097579C" w:rsidP="0097579C">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97579C" w:rsidRPr="005114D0" w:rsidRDefault="0097579C" w:rsidP="0097579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97579C" w:rsidRDefault="0097579C" w:rsidP="0097579C">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Pr="00CE71AA">
        <w:rPr>
          <w:rFonts w:ascii="GHEA Grapalat" w:hAnsi="GHEA Grapalat"/>
          <w:sz w:val="24"/>
          <w:szCs w:val="24"/>
        </w:rPr>
        <w:t>в Комиссию</w:t>
      </w:r>
      <w:r w:rsidRPr="009044F1">
        <w:rPr>
          <w:rFonts w:ascii="GHEA Grapalat" w:hAnsi="GHEA Grapalat"/>
          <w:sz w:val="24"/>
          <w:szCs w:val="24"/>
        </w:rPr>
        <w:t>не позднее, чем "</w:t>
      </w:r>
      <w:r w:rsidRPr="00BE0458">
        <w:rPr>
          <w:rFonts w:ascii="GHEA Grapalat" w:hAnsi="GHEA Grapalat"/>
          <w:sz w:val="24"/>
          <w:szCs w:val="24"/>
        </w:rPr>
        <w:t>30.01.2020</w:t>
      </w:r>
      <w:r w:rsidRPr="009044F1">
        <w:rPr>
          <w:rFonts w:ascii="GHEA Grapalat" w:hAnsi="GHEA Grapalat"/>
          <w:sz w:val="24"/>
          <w:szCs w:val="24"/>
        </w:rPr>
        <w:t>" часов "</w:t>
      </w:r>
      <w:r w:rsidRPr="00A23BB7">
        <w:rPr>
          <w:rFonts w:ascii="GHEA Grapalat" w:hAnsi="GHEA Grapalat"/>
          <w:sz w:val="24"/>
          <w:szCs w:val="24"/>
        </w:rPr>
        <w:t>1</w:t>
      </w:r>
      <w:r w:rsidRPr="00BE0458">
        <w:rPr>
          <w:rFonts w:ascii="GHEA Grapalat" w:hAnsi="GHEA Grapalat"/>
          <w:sz w:val="24"/>
          <w:szCs w:val="24"/>
        </w:rPr>
        <w:t>1</w:t>
      </w:r>
      <w:r w:rsidRPr="00A23BB7">
        <w:rPr>
          <w:rFonts w:ascii="GHEA Grapalat" w:hAnsi="GHEA Grapalat"/>
          <w:sz w:val="24"/>
          <w:szCs w:val="24"/>
        </w:rPr>
        <w:t>:00</w:t>
      </w:r>
      <w:r w:rsidRPr="009044F1">
        <w:rPr>
          <w:rFonts w:ascii="GHEA Grapalat" w:hAnsi="GHEA Grapalat"/>
          <w:sz w:val="24"/>
          <w:szCs w:val="24"/>
        </w:rPr>
        <w:t xml:space="preserve">"-го дня опубликования в </w:t>
      </w:r>
      <w:r>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97579C" w:rsidRDefault="0097579C" w:rsidP="0097579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Pr="0000105F">
        <w:rPr>
          <w:rFonts w:ascii="GHEA Grapalat" w:hAnsi="GHEA Grapalat"/>
          <w:i/>
          <w:sz w:val="24"/>
          <w:szCs w:val="24"/>
          <w:highlight w:val="yellow"/>
        </w:rPr>
        <w:t>&lt;&lt;</w:t>
      </w:r>
      <w:r w:rsidRPr="00DC41E9">
        <w:rPr>
          <w:rFonts w:ascii="GHEA Grapalat" w:hAnsi="GHEA Grapalat"/>
          <w:i/>
          <w:sz w:val="24"/>
          <w:szCs w:val="24"/>
          <w:highlight w:val="yellow"/>
        </w:rPr>
        <w:t>ГЮЬАПЕТАРАН Ц АРАРАТ</w:t>
      </w:r>
      <w:r w:rsidRPr="0000105F">
        <w:rPr>
          <w:rFonts w:ascii="GHEA Grapalat" w:hAnsi="GHEA Grapalat"/>
          <w:i/>
          <w:sz w:val="24"/>
          <w:szCs w:val="24"/>
          <w:highlight w:val="yellow"/>
        </w:rPr>
        <w:t xml:space="preserve">&gt;&gt;, </w:t>
      </w:r>
      <w:r>
        <w:rPr>
          <w:rFonts w:ascii="GHEA Grapalat" w:hAnsi="GHEA Grapalat"/>
          <w:sz w:val="24"/>
          <w:szCs w:val="24"/>
        </w:rPr>
        <w:t xml:space="preserve">не позднее, чем </w:t>
      </w:r>
      <w:r w:rsidRPr="00A23BB7">
        <w:rPr>
          <w:rFonts w:ascii="GHEA Grapalat" w:hAnsi="GHEA Grapalat"/>
          <w:sz w:val="24"/>
          <w:szCs w:val="24"/>
        </w:rPr>
        <w:t>19.</w:t>
      </w:r>
      <w:r w:rsidRPr="00DC41E9">
        <w:rPr>
          <w:rFonts w:ascii="GHEA Grapalat" w:hAnsi="GHEA Grapalat"/>
          <w:sz w:val="24"/>
          <w:szCs w:val="24"/>
        </w:rPr>
        <w:t>01</w:t>
      </w:r>
      <w:r w:rsidRPr="00A23BB7">
        <w:rPr>
          <w:rFonts w:ascii="GHEA Grapalat" w:hAnsi="GHEA Grapalat"/>
          <w:sz w:val="24"/>
          <w:szCs w:val="24"/>
        </w:rPr>
        <w:t>.20</w:t>
      </w:r>
      <w:r w:rsidRPr="00DC41E9">
        <w:rPr>
          <w:rFonts w:ascii="GHEA Grapalat" w:hAnsi="GHEA Grapalat"/>
          <w:sz w:val="24"/>
          <w:szCs w:val="24"/>
        </w:rPr>
        <w:t>20</w:t>
      </w:r>
      <w:r>
        <w:rPr>
          <w:rFonts w:ascii="GHEA Grapalat" w:hAnsi="GHEA Grapalat"/>
          <w:sz w:val="24"/>
          <w:szCs w:val="24"/>
        </w:rPr>
        <w:t xml:space="preserve"> часов "</w:t>
      </w:r>
      <w:r w:rsidRPr="00A23BB7">
        <w:rPr>
          <w:rFonts w:ascii="GHEA Grapalat" w:hAnsi="GHEA Grapalat"/>
          <w:sz w:val="24"/>
          <w:szCs w:val="24"/>
        </w:rPr>
        <w:t>1</w:t>
      </w:r>
      <w:r w:rsidRPr="00DC41E9">
        <w:rPr>
          <w:rFonts w:ascii="GHEA Grapalat" w:hAnsi="GHEA Grapalat"/>
          <w:sz w:val="24"/>
          <w:szCs w:val="24"/>
        </w:rPr>
        <w:t>1</w:t>
      </w:r>
      <w:r w:rsidRPr="00A23BB7">
        <w:rPr>
          <w:rFonts w:ascii="GHEA Grapalat" w:hAnsi="GHEA Grapalat"/>
          <w:sz w:val="24"/>
          <w:szCs w:val="24"/>
        </w:rPr>
        <w:t>:00</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97579C" w:rsidRDefault="0097579C" w:rsidP="0097579C">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Тамаре Ерицян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97579C" w:rsidRPr="00D3436F" w:rsidRDefault="0097579C" w:rsidP="0097579C">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97579C" w:rsidRDefault="0097579C" w:rsidP="0097579C">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97579C" w:rsidRDefault="0097579C" w:rsidP="0097579C">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97579C" w:rsidRDefault="0097579C" w:rsidP="0097579C">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p>
    <w:p w:rsidR="0097579C" w:rsidRDefault="0097579C" w:rsidP="0097579C">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97579C" w:rsidRDefault="0097579C" w:rsidP="0097579C">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97579C" w:rsidRDefault="0097579C" w:rsidP="0097579C">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97579C" w:rsidRDefault="0097579C" w:rsidP="0097579C">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2) </w:t>
      </w:r>
      <w:r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Pr="007930E2">
        <w:rPr>
          <w:rFonts w:ascii="GHEA Grapalat" w:hAnsi="GHEA Grapalat"/>
          <w:sz w:val="24"/>
          <w:szCs w:val="24"/>
        </w:rPr>
        <w:t>наименование производителя, (далее — полное описание товара</w:t>
      </w:r>
      <w:r>
        <w:rPr>
          <w:rFonts w:ascii="GHEA Grapalat" w:hAnsi="GHEA Grapalat"/>
        </w:rPr>
        <w:t>)</w:t>
      </w:r>
      <w:r>
        <w:rPr>
          <w:rStyle w:val="FootnoteReference"/>
          <w:rFonts w:ascii="GHEA Grapalat" w:hAnsi="GHEA Grapalat" w:cs="Sylfaen"/>
          <w:sz w:val="24"/>
          <w:szCs w:val="24"/>
        </w:rPr>
        <w:footnoteReference w:customMarkFollows="1" w:id="4"/>
        <w:t>7</w:t>
      </w:r>
      <w:r>
        <w:rPr>
          <w:rFonts w:ascii="GHEA Grapalat" w:hAnsi="GHEA Grapalat" w:cs="Sylfaen"/>
          <w:sz w:val="24"/>
          <w:szCs w:val="24"/>
        </w:rPr>
        <w:t>:</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97579C" w:rsidRPr="00AA7117" w:rsidRDefault="0097579C" w:rsidP="0097579C">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в форме наличных денег или банковской гарантии</w:t>
      </w:r>
      <w:r>
        <w:rPr>
          <w:rFonts w:ascii="GHEA Grapalat" w:hAnsi="GHEA Grapalat"/>
          <w:lang w:val="hy-AM"/>
        </w:rPr>
        <w:t>.</w:t>
      </w:r>
      <w:r>
        <w:rPr>
          <w:rStyle w:val="FootnoteReference"/>
          <w:rFonts w:ascii="GHEA Grapalat" w:hAnsi="GHEA Grapalat"/>
        </w:rPr>
        <w:footnoteReference w:customMarkFollows="1" w:id="5"/>
        <w:t>8</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97579C" w:rsidRPr="00D3436F" w:rsidRDefault="0097579C" w:rsidP="0097579C">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97579C" w:rsidRDefault="0097579C" w:rsidP="0097579C">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97579C" w:rsidRDefault="0097579C" w:rsidP="0097579C">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97579C" w:rsidRDefault="0097579C" w:rsidP="0097579C">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97579C" w:rsidRDefault="0097579C" w:rsidP="0097579C">
      <w:pPr>
        <w:rPr>
          <w:rFonts w:ascii="GHEA Grapalat" w:hAnsi="GHEA Grapalat"/>
          <w:b/>
        </w:rPr>
      </w:pPr>
    </w:p>
    <w:p w:rsidR="0097579C" w:rsidRPr="009044F1" w:rsidRDefault="0097579C" w:rsidP="0097579C">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себестоимост</w:t>
      </w:r>
      <w:r>
        <w:rPr>
          <w:rFonts w:ascii="GHEA Grapalat" w:hAnsi="GHEA Grapalat"/>
          <w:sz w:val="24"/>
          <w:szCs w:val="24"/>
        </w:rPr>
        <w:t>ь,</w:t>
      </w:r>
      <w:r w:rsidRPr="009044F1">
        <w:rPr>
          <w:rFonts w:ascii="GHEA Grapalat" w:hAnsi="GHEA Grapalat"/>
          <w:sz w:val="24"/>
          <w:szCs w:val="24"/>
        </w:rPr>
        <w:t xml:space="preserve"> прибыл</w:t>
      </w:r>
      <w:r>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97579C" w:rsidRPr="009044F1" w:rsidRDefault="0097579C" w:rsidP="0097579C">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ценового предложения и "налог на добавленную стоимость" заполнены только цифрами, а графа "общая цена" — и прописью, и цифрами или только прописью.</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97579C" w:rsidRDefault="0097579C" w:rsidP="0097579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97579C" w:rsidRDefault="0097579C" w:rsidP="0097579C">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 xml:space="preserve">себестоимость, прибыль, налог на добавленную стоимость и общая суммаценового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97579C" w:rsidRDefault="0097579C" w:rsidP="0097579C">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r w:rsidRPr="00A14685">
        <w:rPr>
          <w:rFonts w:ascii="GHEA Grapalat" w:hAnsi="GHEA Grapalat"/>
          <w:sz w:val="24"/>
          <w:szCs w:val="24"/>
        </w:rPr>
        <w:lastRenderedPageBreak/>
        <w:t>цифра.</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себестоимость</w:t>
      </w:r>
      <w:r w:rsidRPr="009044F1">
        <w:rPr>
          <w:rFonts w:ascii="GHEA Grapalat" w:hAnsi="GHEA Grapalat"/>
          <w:sz w:val="24"/>
          <w:szCs w:val="24"/>
        </w:rPr>
        <w:t>"</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прибыль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97579C" w:rsidRPr="009044F1" w:rsidRDefault="0097579C" w:rsidP="0097579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7579C" w:rsidRPr="009044F1" w:rsidRDefault="0097579C" w:rsidP="0097579C">
      <w:pPr>
        <w:pStyle w:val="BodyTextIndent2"/>
        <w:widowControl w:val="0"/>
        <w:spacing w:after="160" w:line="240" w:lineRule="auto"/>
        <w:ind w:firstLine="567"/>
        <w:rPr>
          <w:rFonts w:ascii="GHEA Grapalat" w:hAnsi="GHEA Grapalat"/>
          <w:sz w:val="24"/>
          <w:szCs w:val="24"/>
        </w:rPr>
      </w:pPr>
    </w:p>
    <w:p w:rsidR="0097579C" w:rsidRPr="009044F1" w:rsidRDefault="0097579C" w:rsidP="0097579C">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ЗАЯВКИИ ИХ ОТЗЫВА</w:t>
      </w:r>
    </w:p>
    <w:p w:rsidR="0097579C" w:rsidRPr="00AA7117" w:rsidRDefault="0097579C" w:rsidP="0097579C">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97579C" w:rsidRPr="009044F1" w:rsidRDefault="0097579C" w:rsidP="0097579C">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97579C" w:rsidRPr="009044F1" w:rsidRDefault="0097579C" w:rsidP="0097579C">
      <w:pPr>
        <w:widowControl w:val="0"/>
        <w:spacing w:after="160"/>
        <w:ind w:firstLine="567"/>
        <w:jc w:val="center"/>
        <w:rPr>
          <w:rFonts w:ascii="GHEA Grapalat" w:hAnsi="GHEA Grapalat"/>
          <w:b/>
        </w:rPr>
      </w:pPr>
    </w:p>
    <w:p w:rsidR="0097579C" w:rsidRPr="00221C7B" w:rsidRDefault="0097579C" w:rsidP="0097579C">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97579C" w:rsidRPr="00681F45"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97579C" w:rsidRPr="009044F1" w:rsidRDefault="0097579C" w:rsidP="0097579C">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97579C" w:rsidRPr="009044F1" w:rsidRDefault="0097579C" w:rsidP="0097579C">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97579C" w:rsidRPr="00681F45"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lastRenderedPageBreak/>
        <w:t>а.</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Pr>
          <w:rFonts w:ascii="GHEA Grapalat" w:hAnsi="GHEA Grapalat"/>
        </w:rPr>
        <w:t>10</w:t>
      </w:r>
      <w:r w:rsidRPr="009044F1">
        <w:rPr>
          <w:rFonts w:ascii="GHEA Grapalat" w:hAnsi="GHEA Grapalat"/>
        </w:rPr>
        <w:t>млн. драмов РА, однако представленные по</w:t>
      </w:r>
      <w:r>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Pr>
          <w:rFonts w:ascii="Courier New" w:hAnsi="Courier New" w:cs="Courier New"/>
          <w:lang w:val="en-US"/>
        </w:rPr>
        <w:t> </w:t>
      </w:r>
      <w:r w:rsidRPr="009044F1">
        <w:rPr>
          <w:rFonts w:ascii="GHEA Grapalat" w:hAnsi="GHEA Grapalat"/>
        </w:rPr>
        <w:t>обеспечение заявки не представляется;</w:t>
      </w:r>
    </w:p>
    <w:p w:rsidR="0097579C" w:rsidRPr="00C35487" w:rsidRDefault="0097579C" w:rsidP="0097579C">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Pr>
          <w:rStyle w:val="FootnoteReference"/>
        </w:rPr>
        <w:footnoteReference w:customMarkFollows="1" w:id="6"/>
        <w:t>9</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97579C" w:rsidRPr="00681F45"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rsidR="0097579C" w:rsidRPr="00681F45"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части 1 настоящего Приглашения.</w:t>
      </w:r>
    </w:p>
    <w:p w:rsidR="0097579C" w:rsidRDefault="0097579C" w:rsidP="0097579C">
      <w:pPr>
        <w:rPr>
          <w:rFonts w:ascii="GHEA Grapalat" w:hAnsi="GHEA Grapalat" w:cs="Sylfaen"/>
        </w:rPr>
      </w:pPr>
    </w:p>
    <w:p w:rsidR="0097579C" w:rsidRPr="009044F1" w:rsidRDefault="0097579C" w:rsidP="0097579C">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97579C" w:rsidRPr="009044F1" w:rsidRDefault="0097579C" w:rsidP="0097579C">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Pr="00D12481">
        <w:rPr>
          <w:rFonts w:ascii="GHEA Grapalat" w:hAnsi="GHEA Grapalat"/>
          <w:sz w:val="24"/>
          <w:szCs w:val="24"/>
        </w:rPr>
        <w:t>10</w:t>
      </w:r>
      <w:r w:rsidRPr="009044F1">
        <w:rPr>
          <w:rFonts w:ascii="GHEA Grapalat" w:hAnsi="GHEA Grapalat"/>
          <w:sz w:val="24"/>
          <w:szCs w:val="24"/>
        </w:rPr>
        <w:t>"-ый день в "</w:t>
      </w:r>
      <w:r w:rsidRPr="00D12481">
        <w:rPr>
          <w:rFonts w:ascii="GHEA Grapalat" w:hAnsi="GHEA Grapalat"/>
          <w:sz w:val="24"/>
          <w:szCs w:val="24"/>
        </w:rPr>
        <w:t>12:00</w:t>
      </w:r>
      <w:r w:rsidRPr="009044F1">
        <w:rPr>
          <w:rFonts w:ascii="GHEA Grapalat" w:hAnsi="GHEA Grapalat"/>
          <w:sz w:val="24"/>
          <w:szCs w:val="24"/>
        </w:rPr>
        <w:t xml:space="preserve">" 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97579C" w:rsidRDefault="0097579C" w:rsidP="0097579C">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97579C" w:rsidRDefault="0097579C" w:rsidP="0097579C">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97579C" w:rsidRDefault="0097579C" w:rsidP="0097579C">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7579C" w:rsidRDefault="0097579C" w:rsidP="0097579C">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7579C" w:rsidRDefault="0097579C" w:rsidP="0097579C">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97579C" w:rsidRDefault="0097579C" w:rsidP="0097579C">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97579C" w:rsidRPr="002A665D" w:rsidRDefault="0097579C" w:rsidP="0097579C">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рабочих дней.</w:t>
      </w:r>
    </w:p>
    <w:p w:rsidR="0097579C" w:rsidRPr="009044F1" w:rsidRDefault="0097579C" w:rsidP="0097579C">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97579C" w:rsidRPr="00352B29" w:rsidRDefault="0097579C" w:rsidP="0097579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97579C" w:rsidRPr="00934603" w:rsidRDefault="0097579C" w:rsidP="0097579C">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p>
    <w:p w:rsidR="0097579C" w:rsidRPr="009044F1" w:rsidRDefault="0097579C" w:rsidP="0097579C">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97579C" w:rsidRPr="009044F1" w:rsidRDefault="0097579C" w:rsidP="0097579C">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w:t>
      </w:r>
      <w:r w:rsidRPr="009044F1">
        <w:rPr>
          <w:rFonts w:ascii="GHEA Grapalat" w:hAnsi="GHEA Grapalat"/>
          <w:i w:val="0"/>
          <w:sz w:val="24"/>
          <w:szCs w:val="24"/>
        </w:rPr>
        <w:lastRenderedPageBreak/>
        <w:t>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97579C" w:rsidRPr="009044F1" w:rsidDel="00992C40" w:rsidRDefault="0097579C" w:rsidP="0097579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7579C" w:rsidRPr="00186559"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7579C" w:rsidRPr="00A50C53"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Pr>
          <w:rFonts w:ascii="GHEA Grapalat" w:hAnsi="GHEA Grapalat"/>
          <w:sz w:val="24"/>
          <w:szCs w:val="24"/>
        </w:rPr>
        <w:t>,</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участникамиценам,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97579C" w:rsidRDefault="0097579C" w:rsidP="0097579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 цены превышают цену, установленную заявкой на </w:t>
      </w:r>
      <w:r w:rsidRPr="009044F1">
        <w:rPr>
          <w:rFonts w:ascii="GHEA Grapalat" w:hAnsi="GHEA Grapalat"/>
          <w:sz w:val="24"/>
          <w:szCs w:val="24"/>
        </w:rPr>
        <w:lastRenderedPageBreak/>
        <w:t>закупку,</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rsidR="0097579C" w:rsidRDefault="0097579C" w:rsidP="0097579C">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ейсяна основании того, чтопредставленные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rsidR="0097579C" w:rsidRDefault="0097579C" w:rsidP="0097579C">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Pr>
          <w:rFonts w:ascii="GHEA Grapalat" w:hAnsi="GHEA Grapalat"/>
          <w:sz w:val="24"/>
          <w:szCs w:val="24"/>
        </w:rPr>
        <w:t>не предусматриваются.</w:t>
      </w:r>
    </w:p>
    <w:p w:rsidR="0097579C" w:rsidRPr="009044F1" w:rsidRDefault="0097579C" w:rsidP="0097579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 е " настоящего подпункта</w:t>
      </w:r>
      <w:r w:rsidRPr="009044F1">
        <w:rPr>
          <w:rFonts w:ascii="GHEA Grapalat" w:hAnsi="GHEA Grapalat"/>
          <w:sz w:val="24"/>
          <w:szCs w:val="24"/>
        </w:rPr>
        <w:t xml:space="preserve">. </w:t>
      </w:r>
    </w:p>
    <w:p w:rsidR="0097579C" w:rsidRPr="009044F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97579C" w:rsidRDefault="0097579C" w:rsidP="0097579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97579C" w:rsidRPr="00AA7117" w:rsidRDefault="0097579C" w:rsidP="0097579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w:t>
      </w:r>
      <w:r w:rsidRPr="00AD2081">
        <w:rPr>
          <w:rFonts w:ascii="GHEA Grapalat" w:hAnsi="GHEA Grapalat"/>
          <w:sz w:val="24"/>
          <w:szCs w:val="24"/>
        </w:rPr>
        <w:lastRenderedPageBreak/>
        <w:t xml:space="preserve">(участников)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изК</w:t>
      </w:r>
      <w:r w:rsidRPr="003B3E74">
        <w:rPr>
          <w:rFonts w:ascii="GHEA Grapalat" w:hAnsi="GHEA Grapalat" w:cs="Sylfaen"/>
          <w:sz w:val="24"/>
          <w:szCs w:val="24"/>
        </w:rPr>
        <w:t>омитета.</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97579C" w:rsidRDefault="0097579C" w:rsidP="0097579C">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97579C" w:rsidRPr="00AA7117" w:rsidRDefault="0097579C" w:rsidP="0097579C">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97579C" w:rsidRPr="009044F1" w:rsidRDefault="0097579C" w:rsidP="0097579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7579C" w:rsidRPr="009044F1" w:rsidRDefault="0097579C" w:rsidP="0097579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97579C" w:rsidRPr="009044F1" w:rsidRDefault="0097579C" w:rsidP="0097579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97579C" w:rsidRPr="009044F1" w:rsidRDefault="0097579C" w:rsidP="0097579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 xml:space="preserve">ний и </w:t>
      </w:r>
      <w:r>
        <w:rPr>
          <w:rFonts w:ascii="GHEA Grapalat" w:hAnsi="GHEA Grapalat"/>
          <w:sz w:val="24"/>
          <w:szCs w:val="24"/>
        </w:rPr>
        <w:lastRenderedPageBreak/>
        <w:t>адресах электронной почты.</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97579C" w:rsidRPr="009044F1" w:rsidRDefault="0097579C" w:rsidP="0097579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97579C"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по заявке </w:t>
      </w:r>
      <w:r>
        <w:rPr>
          <w:rFonts w:ascii="GHEA Grapalat" w:hAnsi="GHEA Grapalat"/>
        </w:rPr>
        <w:t>подтверждение</w:t>
      </w:r>
      <w:r w:rsidRPr="009044F1">
        <w:rPr>
          <w:rFonts w:ascii="GHEA Grapalat" w:hAnsi="GHEA Grapalat"/>
        </w:rPr>
        <w:t>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97579C" w:rsidRPr="009044F1" w:rsidRDefault="0097579C" w:rsidP="0097579C">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97579C" w:rsidRDefault="0097579C" w:rsidP="0097579C">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8.15</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97579C" w:rsidRPr="001439BD" w:rsidRDefault="0097579C" w:rsidP="0097579C">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7579C" w:rsidRPr="00BF1CBD" w:rsidRDefault="0097579C" w:rsidP="0097579C">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97579C" w:rsidRDefault="0097579C" w:rsidP="0097579C">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97579C" w:rsidRPr="000811C1" w:rsidRDefault="0097579C" w:rsidP="0097579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97579C" w:rsidRPr="008C0D41" w:rsidRDefault="0097579C" w:rsidP="0097579C">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97579C" w:rsidRPr="009044F1" w:rsidRDefault="0097579C" w:rsidP="0097579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97579C" w:rsidRPr="005114D0" w:rsidRDefault="0097579C" w:rsidP="0097579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97579C" w:rsidRPr="00374F4A" w:rsidRDefault="0097579C" w:rsidP="0097579C">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97579C" w:rsidRPr="000811C1" w:rsidRDefault="0097579C" w:rsidP="0097579C">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97579C" w:rsidRPr="009044F1" w:rsidRDefault="0097579C" w:rsidP="0097579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97579C" w:rsidRPr="009044F1" w:rsidRDefault="0097579C" w:rsidP="0097579C">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97579C" w:rsidRPr="009044F1" w:rsidRDefault="0097579C" w:rsidP="0097579C">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97579C" w:rsidRDefault="0097579C" w:rsidP="0097579C">
      <w:pPr>
        <w:widowControl w:val="0"/>
        <w:spacing w:after="160"/>
        <w:jc w:val="center"/>
        <w:rPr>
          <w:rFonts w:ascii="GHEA Grapalat" w:hAnsi="GHEA Grapalat"/>
          <w:b/>
        </w:rPr>
      </w:pPr>
    </w:p>
    <w:p w:rsidR="0097579C" w:rsidRPr="009044F1" w:rsidRDefault="0097579C" w:rsidP="0097579C">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части 1 настоящего Приглашения.</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97579C" w:rsidRPr="009044F1" w:rsidRDefault="0097579C" w:rsidP="0097579C">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7579C" w:rsidRPr="009044F1" w:rsidRDefault="0097579C" w:rsidP="0097579C">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97579C" w:rsidRPr="009044F1" w:rsidRDefault="0097579C" w:rsidP="0097579C">
      <w:pPr>
        <w:widowControl w:val="0"/>
        <w:spacing w:after="160"/>
        <w:jc w:val="center"/>
        <w:rPr>
          <w:rFonts w:ascii="GHEA Grapalat" w:hAnsi="GHEA Grapalat"/>
          <w:b/>
          <w:iCs/>
        </w:rPr>
      </w:pPr>
    </w:p>
    <w:p w:rsidR="0097579C" w:rsidRPr="009044F1" w:rsidRDefault="0097579C" w:rsidP="0097579C">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ДОГОВОРА </w:t>
      </w:r>
    </w:p>
    <w:p w:rsidR="0097579C"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рабочих дней со дня его получения</w:t>
      </w:r>
      <w:r>
        <w:rPr>
          <w:rFonts w:ascii="GHEA Grapalat" w:hAnsi="GHEA Grapalat"/>
        </w:rPr>
        <w:t>,</w:t>
      </w:r>
      <w:r w:rsidRPr="009044F1">
        <w:rPr>
          <w:rFonts w:ascii="GHEA Grapalat" w:hAnsi="GHEA Grapalat"/>
        </w:rPr>
        <w:t>обязан представить обеспечени</w:t>
      </w:r>
      <w:r>
        <w:rPr>
          <w:rFonts w:ascii="GHEA Grapalat" w:hAnsi="GHEA Grapalat"/>
        </w:rPr>
        <w:t>я квалификации и</w:t>
      </w:r>
      <w:r w:rsidRPr="009044F1">
        <w:rPr>
          <w:rFonts w:ascii="GHEA Grapalat" w:hAnsi="GHEA Grapalat"/>
        </w:rPr>
        <w:t>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договора.</w:t>
      </w:r>
    </w:p>
    <w:p w:rsidR="0097579C" w:rsidRDefault="0097579C" w:rsidP="0097579C">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lastRenderedPageBreak/>
        <w:t>ото</w:t>
      </w:r>
      <w:r w:rsidRPr="008C5F2A">
        <w:rPr>
          <w:rFonts w:ascii="GHEA Grapalat" w:hAnsi="GHEA Grapalat"/>
        </w:rPr>
        <w:t>бранного участника</w:t>
      </w:r>
      <w:r>
        <w:rPr>
          <w:rFonts w:ascii="GHEA Grapalat" w:hAnsi="GHEA Grapalat"/>
        </w:rPr>
        <w:t>.О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Pr="0027573B">
        <w:rPr>
          <w:rFonts w:ascii="GHEA Grapalat" w:hAnsi="GHEA Grapalat"/>
        </w:rPr>
        <w:t>контракта</w:t>
      </w:r>
      <w:r>
        <w:rPr>
          <w:rStyle w:val="FootnoteReference"/>
          <w:rFonts w:ascii="GHEA Grapalat" w:hAnsi="GHEA Grapalat"/>
        </w:rPr>
        <w:footnoteReference w:customMarkFollows="1" w:id="8"/>
        <w:t>12</w:t>
      </w:r>
      <w:r w:rsidRPr="0027573B">
        <w:rPr>
          <w:rFonts w:ascii="GHEA Grapalat" w:hAnsi="GHEA Grapalat"/>
        </w:rPr>
        <w:t>.</w:t>
      </w:r>
    </w:p>
    <w:p w:rsidR="0097579C" w:rsidRDefault="0097579C" w:rsidP="0097579C">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представляется в </w:t>
      </w:r>
      <w:r>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Pr>
          <w:rFonts w:ascii="GHEA Grapalat" w:hAnsi="GHEA Grapalat" w:cs="Sylfaen"/>
        </w:rPr>
        <w:t>.</w:t>
      </w:r>
    </w:p>
    <w:p w:rsidR="0097579C" w:rsidRPr="009044F1" w:rsidRDefault="0097579C" w:rsidP="0097579C">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97579C"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9"/>
        <w:t>13</w:t>
      </w:r>
      <w:r>
        <w:rPr>
          <w:rFonts w:ascii="GHEA Grapalat" w:hAnsi="GHEA Grapalat"/>
        </w:rPr>
        <w:t>.</w:t>
      </w:r>
    </w:p>
    <w:p w:rsidR="0097579C" w:rsidRDefault="0097579C" w:rsidP="0097579C">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97579C" w:rsidRPr="00DC30CC"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7579C"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7579C" w:rsidRDefault="0097579C" w:rsidP="0097579C">
      <w:pPr>
        <w:widowControl w:val="0"/>
        <w:tabs>
          <w:tab w:val="left" w:pos="1276"/>
        </w:tabs>
        <w:spacing w:after="160"/>
        <w:ind w:firstLine="567"/>
        <w:jc w:val="both"/>
        <w:rPr>
          <w:rFonts w:ascii="GHEA Grapalat" w:hAnsi="GHEA Grapalat"/>
        </w:rPr>
      </w:pPr>
      <w:r>
        <w:rPr>
          <w:rFonts w:ascii="GHEA Grapalat" w:hAnsi="GHEA Grapalat"/>
        </w:rPr>
        <w:t>10.4Е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rsidR="0097579C" w:rsidRDefault="0097579C" w:rsidP="0097579C">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Pr>
          <w:rFonts w:ascii="GHEA Grapalat" w:hAnsi="GHEA Grapalat"/>
        </w:rPr>
        <w:t>по</w:t>
      </w:r>
      <w:r w:rsidRPr="006D7219">
        <w:rPr>
          <w:rFonts w:ascii="GHEA Grapalat" w:hAnsi="GHEA Grapalat"/>
        </w:rPr>
        <w:t xml:space="preserve"> </w:t>
      </w:r>
      <w:r w:rsidRPr="006D7219">
        <w:rPr>
          <w:rFonts w:ascii="GHEA Grapalat" w:hAnsi="GHEA Grapalat"/>
        </w:rPr>
        <w:lastRenderedPageBreak/>
        <w:t xml:space="preserve">части выделенных финансовых средств представляется в виде банковской гарантии,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одностороннем порядке заявления-в виде неустойки или наличных денег</w:t>
      </w:r>
      <w:r>
        <w:rPr>
          <w:rFonts w:ascii="GHEA Grapalat" w:hAnsi="GHEA Grapalat"/>
        </w:rPr>
        <w:t>.</w:t>
      </w:r>
    </w:p>
    <w:p w:rsidR="0097579C" w:rsidRPr="000811C1"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Pr="000811C1">
        <w:rPr>
          <w:rFonts w:ascii="GHEA Grapalat" w:hAnsi="GHEA Grapalat"/>
        </w:rPr>
        <w:t>:</w:t>
      </w:r>
    </w:p>
    <w:p w:rsidR="0097579C" w:rsidRPr="00D32092" w:rsidRDefault="0097579C" w:rsidP="0097579C">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97579C" w:rsidRPr="00625529" w:rsidRDefault="0097579C" w:rsidP="0097579C">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97579C" w:rsidRPr="009044F1"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97579C" w:rsidRDefault="0097579C" w:rsidP="0097579C">
      <w:pPr>
        <w:widowControl w:val="0"/>
        <w:tabs>
          <w:tab w:val="left" w:pos="1134"/>
        </w:tabs>
        <w:spacing w:after="160"/>
        <w:ind w:firstLine="567"/>
        <w:jc w:val="both"/>
        <w:rPr>
          <w:rFonts w:ascii="GHEA Grapalat" w:hAnsi="GHEA Grapalat"/>
        </w:rPr>
      </w:pPr>
      <w:r w:rsidRPr="005114D0">
        <w:rPr>
          <w:rFonts w:ascii="GHEA Grapalat" w:hAnsi="GHEA Grapalat"/>
        </w:rPr>
        <w:tab/>
      </w:r>
    </w:p>
    <w:p w:rsidR="0097579C" w:rsidRPr="009044F1" w:rsidRDefault="0097579C" w:rsidP="0097579C">
      <w:pPr>
        <w:widowControl w:val="0"/>
        <w:tabs>
          <w:tab w:val="left" w:pos="1134"/>
        </w:tabs>
        <w:spacing w:after="160"/>
        <w:ind w:firstLine="567"/>
        <w:jc w:val="both"/>
        <w:rPr>
          <w:rFonts w:ascii="GHEA Grapalat" w:hAnsi="GHEA Grapalat" w:cs="Sylfaen"/>
        </w:rPr>
      </w:pPr>
    </w:p>
    <w:p w:rsidR="0097579C" w:rsidRDefault="0097579C" w:rsidP="0097579C">
      <w:pPr>
        <w:rPr>
          <w:rFonts w:ascii="GHEA Grapalat" w:hAnsi="GHEA Grapalat"/>
          <w:b/>
        </w:rPr>
      </w:pPr>
      <w:r w:rsidRPr="009044F1">
        <w:rPr>
          <w:rFonts w:ascii="GHEA Grapalat" w:hAnsi="GHEA Grapalat"/>
          <w:b/>
        </w:rPr>
        <w:t>11. ОБЪЯВЛЕНИЕ ПРОЦЕДУРЫ НЕСОСТОЯВШЕЙСЯ</w:t>
      </w:r>
    </w:p>
    <w:p w:rsidR="0097579C" w:rsidRPr="009044F1" w:rsidRDefault="0097579C" w:rsidP="0097579C">
      <w:pPr>
        <w:rPr>
          <w:rFonts w:ascii="GHEA Grapalat" w:hAnsi="GHEA Grapalat" w:cs="Arial"/>
          <w:b/>
        </w:rPr>
      </w:pP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10"/>
        <w:t>14</w:t>
      </w:r>
      <w:r w:rsidRPr="009044F1">
        <w:rPr>
          <w:rFonts w:ascii="GHEA Grapalat" w:hAnsi="GHEA Grapalat"/>
        </w:rPr>
        <w:t>.</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97579C" w:rsidRPr="00D3436F"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97579C" w:rsidRDefault="0097579C" w:rsidP="0097579C">
      <w:pPr>
        <w:rPr>
          <w:rFonts w:ascii="GHEA Grapalat" w:hAnsi="GHEA Grapalat"/>
          <w:b/>
        </w:rPr>
      </w:pPr>
      <w:r>
        <w:rPr>
          <w:rFonts w:ascii="GHEA Grapalat" w:hAnsi="GHEA Grapalat"/>
          <w:b/>
        </w:rPr>
        <w:br w:type="page"/>
      </w:r>
    </w:p>
    <w:p w:rsidR="0097579C" w:rsidRPr="009044F1" w:rsidRDefault="0097579C" w:rsidP="0097579C">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97579C"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4862B6">
        <w:rPr>
          <w:rFonts w:ascii="GHEA Grapalat" w:hAnsi="GHEA Grapalat"/>
        </w:rPr>
        <w:t>3</w:t>
      </w:r>
      <w:r w:rsidRPr="009044F1">
        <w:rPr>
          <w:rFonts w:ascii="GHEA Grapalat" w:hAnsi="GHEA Grapalat"/>
        </w:rPr>
        <w:t xml:space="preserve"> части 1 настоящего Приглашения;</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97579C"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7579C" w:rsidRPr="00D3436F"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Pr="00E267E5">
        <w:rPr>
          <w:rFonts w:ascii="GHEA Grapalat" w:hAnsi="GHEA Grapalat"/>
        </w:rPr>
        <w:tab/>
      </w:r>
      <w:r w:rsidRPr="009044F1">
        <w:rPr>
          <w:rFonts w:ascii="GHEA Grapalat" w:hAnsi="GHEA Grapalat"/>
        </w:rPr>
        <w:t>иных необходимых сведений.</w:t>
      </w:r>
    </w:p>
    <w:p w:rsidR="0097579C" w:rsidRDefault="0097579C" w:rsidP="0097579C">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Hyperlink"/>
            <w:rFonts w:ascii="GHEA Grapalat" w:hAnsi="GHEA Grapalat"/>
          </w:rPr>
          <w:t>secretariat@minfin.am</w:t>
        </w:r>
      </w:hyperlink>
      <w:r>
        <w:rPr>
          <w:rFonts w:ascii="GHEA Grapalat" w:hAnsi="GHEA Grapalat"/>
        </w:rPr>
        <w:t xml:space="preserve">. </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7579C" w:rsidRPr="00D3436F"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97579C" w:rsidRDefault="0097579C" w:rsidP="0097579C">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7579C" w:rsidRPr="00D3436F" w:rsidRDefault="0097579C" w:rsidP="0097579C">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 xml:space="preserve">в письменной форме или в </w:t>
      </w:r>
      <w:r w:rsidRPr="00D3436F">
        <w:rPr>
          <w:rFonts w:ascii="GHEA Grapalat" w:hAnsi="GHEA Grapalat" w:cs="Sylfaen"/>
        </w:rPr>
        <w:lastRenderedPageBreak/>
        <w:t>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97579C" w:rsidRDefault="0097579C" w:rsidP="0097579C">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97579C" w:rsidRPr="000811C1"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w:t>
      </w:r>
      <w:r w:rsidRPr="009044F1">
        <w:rPr>
          <w:rFonts w:ascii="GHEA Grapalat" w:hAnsi="GHEA Grapalat"/>
        </w:rPr>
        <w:lastRenderedPageBreak/>
        <w:t xml:space="preserve">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7579C" w:rsidRPr="009044F1" w:rsidRDefault="0097579C" w:rsidP="0097579C">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7579C" w:rsidRPr="00D3436F" w:rsidRDefault="0097579C" w:rsidP="0097579C">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97579C" w:rsidRPr="009044F1" w:rsidRDefault="0097579C" w:rsidP="0097579C">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97579C" w:rsidRPr="009044F1" w:rsidRDefault="0097579C" w:rsidP="0097579C">
      <w:pPr>
        <w:widowControl w:val="0"/>
        <w:spacing w:after="160"/>
        <w:jc w:val="center"/>
        <w:rPr>
          <w:rFonts w:ascii="GHEA Grapalat" w:hAnsi="GHEA Grapalat" w:cs="Sylfaen"/>
          <w:b/>
        </w:rPr>
      </w:pPr>
    </w:p>
    <w:p w:rsidR="0097579C" w:rsidRDefault="0097579C" w:rsidP="0097579C">
      <w:pPr>
        <w:rPr>
          <w:rFonts w:ascii="GHEA Grapalat" w:hAnsi="GHEA Grapalat"/>
          <w:b/>
        </w:rPr>
      </w:pPr>
      <w:r>
        <w:rPr>
          <w:rFonts w:ascii="GHEA Grapalat" w:hAnsi="GHEA Grapalat"/>
          <w:b/>
        </w:rPr>
        <w:br w:type="page"/>
      </w:r>
    </w:p>
    <w:p w:rsidR="0097579C" w:rsidRPr="00374F4A" w:rsidRDefault="0097579C" w:rsidP="0097579C">
      <w:pPr>
        <w:widowControl w:val="0"/>
        <w:spacing w:after="160"/>
        <w:jc w:val="center"/>
        <w:rPr>
          <w:rFonts w:ascii="GHEA Grapalat" w:hAnsi="GHEA Grapalat"/>
          <w:b/>
        </w:rPr>
      </w:pPr>
      <w:r w:rsidRPr="009044F1">
        <w:rPr>
          <w:rFonts w:ascii="GHEA Grapalat" w:hAnsi="GHEA Grapalat"/>
          <w:b/>
        </w:rPr>
        <w:lastRenderedPageBreak/>
        <w:t>ЧАСТЬ II</w:t>
      </w:r>
    </w:p>
    <w:p w:rsidR="0097579C" w:rsidRPr="00AA5BD2" w:rsidRDefault="0097579C" w:rsidP="0097579C">
      <w:pPr>
        <w:widowControl w:val="0"/>
        <w:spacing w:after="160" w:line="360" w:lineRule="auto"/>
        <w:jc w:val="center"/>
        <w:rPr>
          <w:rFonts w:ascii="GHEA Grapalat" w:hAnsi="GHEA Grapalat"/>
          <w:b/>
        </w:rPr>
      </w:pPr>
    </w:p>
    <w:p w:rsidR="0097579C" w:rsidRPr="00AA5BD2" w:rsidRDefault="0097579C" w:rsidP="0097579C">
      <w:pPr>
        <w:pStyle w:val="BodyText"/>
        <w:widowControl w:val="0"/>
        <w:spacing w:after="160" w:line="360" w:lineRule="auto"/>
        <w:jc w:val="center"/>
        <w:rPr>
          <w:rFonts w:ascii="GHEA Grapalat" w:hAnsi="GHEA Grapalat"/>
          <w:b/>
        </w:rPr>
      </w:pPr>
      <w:r w:rsidRPr="00AA5BD2">
        <w:rPr>
          <w:rFonts w:ascii="GHEA Grapalat" w:hAnsi="GHEA Grapalat"/>
          <w:b/>
        </w:rPr>
        <w:t>ИНСТРУКЦИЯ</w:t>
      </w:r>
    </w:p>
    <w:p w:rsidR="0097579C" w:rsidRPr="00AA5BD2" w:rsidRDefault="0097579C" w:rsidP="0097579C">
      <w:pPr>
        <w:pStyle w:val="BodyText"/>
        <w:widowControl w:val="0"/>
        <w:spacing w:after="160" w:line="360" w:lineRule="auto"/>
        <w:jc w:val="center"/>
        <w:rPr>
          <w:rFonts w:ascii="GHEA Grapalat" w:hAnsi="GHEA Grapalat"/>
          <w:b/>
        </w:rPr>
      </w:pPr>
      <w:r w:rsidRPr="00AA5BD2">
        <w:rPr>
          <w:rFonts w:ascii="GHEA Grapalat" w:hAnsi="GHEA Grapalat"/>
          <w:b/>
        </w:rPr>
        <w:t>ПО ПОДГОТОВКЕ ЗАЯВКИ НА ЗАПРОС КОТИРОВОК</w:t>
      </w:r>
    </w:p>
    <w:p w:rsidR="0097579C" w:rsidRPr="009044F1" w:rsidRDefault="0097579C" w:rsidP="0097579C">
      <w:pPr>
        <w:widowControl w:val="0"/>
        <w:spacing w:after="160"/>
        <w:jc w:val="center"/>
        <w:rPr>
          <w:rFonts w:ascii="GHEA Grapalat" w:hAnsi="GHEA Grapalat"/>
          <w:b/>
        </w:rPr>
      </w:pPr>
      <w:r w:rsidRPr="009044F1">
        <w:rPr>
          <w:rFonts w:ascii="GHEA Grapalat" w:hAnsi="GHEA Grapalat"/>
          <w:b/>
        </w:rPr>
        <w:t>1. ОБЩИЕ ПОЛОЖЕНИЯ</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97579C" w:rsidRPr="009044F1" w:rsidRDefault="0097579C" w:rsidP="0097579C">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97579C"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97579C" w:rsidRDefault="0097579C" w:rsidP="0097579C">
      <w:pPr>
        <w:widowControl w:val="0"/>
        <w:spacing w:after="160"/>
        <w:jc w:val="center"/>
        <w:rPr>
          <w:rFonts w:ascii="GHEA Grapalat" w:hAnsi="GHEA Grapalat"/>
          <w:b/>
        </w:rPr>
      </w:pPr>
    </w:p>
    <w:p w:rsidR="0097579C" w:rsidRDefault="0097579C" w:rsidP="0097579C">
      <w:pPr>
        <w:widowControl w:val="0"/>
        <w:spacing w:after="160"/>
        <w:jc w:val="center"/>
        <w:rPr>
          <w:rFonts w:ascii="GHEA Grapalat" w:hAnsi="GHEA Grapalat"/>
          <w:b/>
        </w:rPr>
      </w:pPr>
    </w:p>
    <w:p w:rsidR="0097579C" w:rsidRPr="009044F1" w:rsidRDefault="0097579C" w:rsidP="0097579C">
      <w:pPr>
        <w:widowControl w:val="0"/>
        <w:spacing w:after="160"/>
        <w:jc w:val="center"/>
        <w:rPr>
          <w:rFonts w:ascii="GHEA Grapalat" w:hAnsi="GHEA Grapalat"/>
          <w:b/>
        </w:rPr>
      </w:pPr>
      <w:r w:rsidRPr="009044F1">
        <w:rPr>
          <w:rFonts w:ascii="GHEA Grapalat" w:hAnsi="GHEA Grapalat"/>
          <w:b/>
        </w:rPr>
        <w:t>2. ЗАЯВКА НА ПРОЦЕДУРУ</w:t>
      </w:r>
    </w:p>
    <w:p w:rsidR="0097579C" w:rsidRDefault="0097579C" w:rsidP="0097579C">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97579C" w:rsidRPr="000811C1"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97579C" w:rsidRPr="00FF3F2A" w:rsidRDefault="0097579C" w:rsidP="0097579C">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7579C" w:rsidRPr="00D3436F" w:rsidRDefault="0097579C" w:rsidP="0097579C">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97579C" w:rsidRPr="00D3436F" w:rsidRDefault="0097579C" w:rsidP="0097579C">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1"/>
        <w:t>15</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B138F3">
        <w:rPr>
          <w:rStyle w:val="FootnoteReference"/>
          <w:rFonts w:ascii="GHEA Grapalat" w:hAnsi="GHEA Grapalat"/>
        </w:rPr>
        <w:footnoteReference w:customMarkFollows="1" w:id="12"/>
        <w:t>16</w:t>
      </w:r>
    </w:p>
    <w:p w:rsidR="0097579C" w:rsidRDefault="0097579C" w:rsidP="0097579C">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Pr>
          <w:rFonts w:ascii="GHEA Grapalat" w:hAnsi="GHEA Grapalat"/>
        </w:rPr>
        <w:t>,</w:t>
      </w:r>
      <w:r w:rsidRPr="009044F1">
        <w:rPr>
          <w:rFonts w:ascii="GHEA Grapalat" w:hAnsi="GHEA Grapalat"/>
        </w:rPr>
        <w:t xml:space="preserve">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w:t>
      </w:r>
      <w:r>
        <w:rPr>
          <w:rFonts w:ascii="GHEA Grapalat" w:hAnsi="GHEA Grapalat"/>
        </w:rPr>
        <w:t>себе</w:t>
      </w:r>
      <w:r w:rsidRPr="009044F1">
        <w:rPr>
          <w:rFonts w:ascii="GHEA Grapalat" w:hAnsi="GHEA Grapalat"/>
        </w:rPr>
        <w:t>стоимости — разбивка или другие детали — не</w:t>
      </w:r>
      <w:r>
        <w:rPr>
          <w:rFonts w:ascii="GHEA Grapalat" w:hAnsi="GHEA Grapalat"/>
        </w:rPr>
        <w:t>требуются и не представляются.</w:t>
      </w:r>
    </w:p>
    <w:p w:rsidR="0097579C" w:rsidRDefault="0097579C" w:rsidP="0097579C">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97579C" w:rsidRPr="002658C9" w:rsidRDefault="0097579C" w:rsidP="0097579C">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97579C" w:rsidRPr="002658C9" w:rsidRDefault="0097579C" w:rsidP="0097579C">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97579C" w:rsidRPr="002658C9" w:rsidRDefault="0097579C" w:rsidP="0097579C">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97579C" w:rsidRPr="002658C9" w:rsidRDefault="0097579C" w:rsidP="0097579C">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97579C" w:rsidRPr="002658C9" w:rsidRDefault="0097579C" w:rsidP="0097579C">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97579C" w:rsidRPr="002658C9" w:rsidRDefault="0097579C" w:rsidP="0097579C">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97579C" w:rsidRPr="002658C9" w:rsidRDefault="0097579C" w:rsidP="0097579C">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97579C" w:rsidRPr="002658C9" w:rsidRDefault="0097579C" w:rsidP="0097579C">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97579C" w:rsidRDefault="0097579C" w:rsidP="0097579C">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97579C" w:rsidRDefault="0097579C" w:rsidP="0097579C">
      <w:pPr>
        <w:widowControl w:val="0"/>
        <w:tabs>
          <w:tab w:val="left" w:pos="1134"/>
        </w:tabs>
        <w:spacing w:after="160"/>
        <w:ind w:firstLine="567"/>
        <w:jc w:val="both"/>
        <w:rPr>
          <w:rFonts w:ascii="GHEA Grapalat" w:hAnsi="GHEA Grapalat"/>
        </w:rPr>
      </w:pPr>
    </w:p>
    <w:p w:rsidR="0097579C" w:rsidRDefault="0097579C" w:rsidP="0097579C">
      <w:pPr>
        <w:widowControl w:val="0"/>
        <w:tabs>
          <w:tab w:val="left" w:pos="1134"/>
        </w:tabs>
        <w:spacing w:after="160"/>
        <w:ind w:firstLine="567"/>
        <w:jc w:val="both"/>
        <w:rPr>
          <w:rFonts w:ascii="GHEA Grapalat" w:hAnsi="GHEA Grapalat"/>
        </w:rPr>
      </w:pPr>
    </w:p>
    <w:p w:rsidR="0097579C" w:rsidRPr="00E267E5" w:rsidRDefault="0097579C" w:rsidP="0097579C">
      <w:pPr>
        <w:widowControl w:val="0"/>
        <w:tabs>
          <w:tab w:val="left" w:pos="1134"/>
        </w:tabs>
        <w:spacing w:after="160"/>
        <w:ind w:firstLine="567"/>
        <w:jc w:val="both"/>
        <w:rPr>
          <w:rFonts w:ascii="GHEA Grapalat" w:hAnsi="GHEA Grapalat"/>
        </w:rPr>
      </w:pPr>
    </w:p>
    <w:p w:rsidR="0097579C" w:rsidRPr="00827A46" w:rsidRDefault="0097579C" w:rsidP="0097579C">
      <w:pPr>
        <w:pStyle w:val="norm"/>
        <w:widowControl w:val="0"/>
        <w:spacing w:after="160" w:line="240" w:lineRule="auto"/>
        <w:ind w:firstLine="284"/>
        <w:jc w:val="right"/>
        <w:rPr>
          <w:rFonts w:ascii="GHEA Grapalat" w:hAnsi="GHEA Grapalat"/>
          <w:b/>
          <w:sz w:val="24"/>
          <w:szCs w:val="24"/>
        </w:rPr>
      </w:pPr>
    </w:p>
    <w:p w:rsidR="0097579C" w:rsidRPr="00827A46" w:rsidRDefault="0097579C" w:rsidP="0097579C">
      <w:pPr>
        <w:pStyle w:val="norm"/>
        <w:widowControl w:val="0"/>
        <w:spacing w:after="160" w:line="240" w:lineRule="auto"/>
        <w:ind w:firstLine="284"/>
        <w:jc w:val="right"/>
        <w:rPr>
          <w:rFonts w:ascii="GHEA Grapalat" w:hAnsi="GHEA Grapalat"/>
          <w:b/>
          <w:sz w:val="24"/>
          <w:szCs w:val="24"/>
        </w:rPr>
      </w:pPr>
    </w:p>
    <w:p w:rsidR="0097579C" w:rsidRPr="00827A46" w:rsidRDefault="0097579C" w:rsidP="0097579C">
      <w:pPr>
        <w:pStyle w:val="norm"/>
        <w:widowControl w:val="0"/>
        <w:spacing w:after="160" w:line="240" w:lineRule="auto"/>
        <w:ind w:firstLine="284"/>
        <w:jc w:val="right"/>
        <w:rPr>
          <w:rFonts w:ascii="GHEA Grapalat" w:hAnsi="GHEA Grapalat"/>
          <w:b/>
          <w:sz w:val="24"/>
          <w:szCs w:val="24"/>
        </w:rPr>
      </w:pPr>
    </w:p>
    <w:p w:rsidR="0097579C" w:rsidRPr="00AA5BD2" w:rsidRDefault="0097579C" w:rsidP="0097579C">
      <w:pPr>
        <w:pStyle w:val="norm"/>
        <w:widowControl w:val="0"/>
        <w:spacing w:after="160" w:line="360" w:lineRule="auto"/>
        <w:ind w:firstLine="284"/>
        <w:jc w:val="right"/>
        <w:rPr>
          <w:rFonts w:ascii="GHEA Grapalat" w:hAnsi="GHEA Grapalat" w:cs="Arial"/>
          <w:b/>
          <w:sz w:val="24"/>
          <w:szCs w:val="24"/>
        </w:rPr>
      </w:pPr>
      <w:r w:rsidRPr="00AA5BD2">
        <w:rPr>
          <w:rFonts w:ascii="GHEA Grapalat" w:hAnsi="GHEA Grapalat"/>
          <w:b/>
          <w:sz w:val="24"/>
          <w:szCs w:val="24"/>
        </w:rPr>
        <w:t>Приложение № 1</w:t>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sidRPr="00AA5BD2">
        <w:rPr>
          <w:rFonts w:ascii="GHEA Grapalat" w:hAnsi="GHEA Grapalat"/>
          <w:b/>
          <w:sz w:val="24"/>
          <w:szCs w:val="24"/>
        </w:rPr>
        <w:lastRenderedPageBreak/>
        <w:t>к Приглашению на запрос котировок</w:t>
      </w:r>
      <w:r w:rsidRPr="00F54CF5">
        <w:rPr>
          <w:rFonts w:ascii="GHEA Grapalat" w:hAnsi="GHEA Grapalat" w:cs="Arial"/>
          <w:b/>
          <w:sz w:val="24"/>
          <w:szCs w:val="24"/>
        </w:rPr>
        <w:br/>
      </w:r>
      <w:r w:rsidRPr="00F54CF5">
        <w:rPr>
          <w:rFonts w:ascii="GHEA Grapalat" w:hAnsi="GHEA Grapalat"/>
          <w:b/>
          <w:sz w:val="24"/>
          <w:szCs w:val="24"/>
        </w:rPr>
        <w:t xml:space="preserve">под кодом </w:t>
      </w:r>
      <w:r w:rsidRPr="00F54CF5">
        <w:rPr>
          <w:rFonts w:ascii="Miriam" w:hAnsi="Miriam" w:cs="Miriam"/>
          <w:b/>
          <w:lang w:val="af-ZA"/>
        </w:rPr>
        <w:t>«</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Pr="00BE0458" w:rsidRDefault="0097579C" w:rsidP="0097579C">
      <w:pPr>
        <w:pStyle w:val="BodyTextIndent"/>
        <w:spacing w:line="240" w:lineRule="auto"/>
        <w:jc w:val="right"/>
        <w:rPr>
          <w:rFonts w:ascii="Miriam" w:hAnsi="Miriam" w:cs="Miriam"/>
          <w:i w:val="0"/>
        </w:rPr>
      </w:pPr>
    </w:p>
    <w:p w:rsidR="0097579C" w:rsidRPr="00F54CF5" w:rsidRDefault="0097579C" w:rsidP="0097579C">
      <w:pPr>
        <w:pStyle w:val="BodyTextIndent"/>
        <w:spacing w:line="240" w:lineRule="auto"/>
        <w:jc w:val="right"/>
        <w:rPr>
          <w:rFonts w:ascii="Miriam" w:hAnsi="Miriam" w:cs="Miriam"/>
          <w:i w:val="0"/>
          <w:lang w:val="af-ZA"/>
        </w:rPr>
      </w:pPr>
    </w:p>
    <w:p w:rsidR="0097579C" w:rsidRPr="00F54CF5" w:rsidRDefault="0097579C" w:rsidP="0097579C">
      <w:pPr>
        <w:pStyle w:val="BodyTextIndent3"/>
        <w:widowControl w:val="0"/>
        <w:spacing w:after="160" w:line="240" w:lineRule="auto"/>
        <w:jc w:val="right"/>
        <w:rPr>
          <w:rFonts w:ascii="GHEA Grapalat" w:hAnsi="GHEA Grapalat" w:cs="Arial"/>
          <w:b/>
          <w:color w:val="FF0000"/>
          <w:sz w:val="24"/>
          <w:szCs w:val="24"/>
          <w:lang w:val="af-ZA"/>
        </w:rPr>
      </w:pPr>
    </w:p>
    <w:p w:rsidR="0097579C" w:rsidRPr="00F54CF5" w:rsidRDefault="0097579C" w:rsidP="0097579C">
      <w:pPr>
        <w:widowControl w:val="0"/>
        <w:spacing w:after="120"/>
        <w:jc w:val="center"/>
        <w:rPr>
          <w:rFonts w:ascii="GHEA Grapalat" w:hAnsi="GHEA Grapalat" w:cs="Sylfaen"/>
          <w:b/>
          <w:color w:val="FF0000"/>
        </w:rPr>
      </w:pPr>
    </w:p>
    <w:p w:rsidR="0097579C" w:rsidRPr="001D04B2" w:rsidRDefault="0097579C" w:rsidP="0097579C">
      <w:pPr>
        <w:widowControl w:val="0"/>
        <w:spacing w:after="160"/>
        <w:jc w:val="center"/>
        <w:rPr>
          <w:rFonts w:ascii="GHEA Grapalat" w:hAnsi="GHEA Grapalat"/>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 ОБЪЯВЛЕНИЕ </w:t>
      </w:r>
      <w:r w:rsidRPr="00374F4A">
        <w:rPr>
          <w:rFonts w:ascii="GHEA Grapalat" w:hAnsi="GHEA Grapalat"/>
          <w:b/>
        </w:rPr>
        <w:t>*</w:t>
      </w:r>
    </w:p>
    <w:p w:rsidR="0097579C" w:rsidRPr="001D04B2" w:rsidRDefault="0097579C" w:rsidP="0097579C">
      <w:pPr>
        <w:pStyle w:val="Heading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в </w:t>
      </w:r>
      <w:r w:rsidRPr="001D04B2">
        <w:rPr>
          <w:rFonts w:ascii="GHEA Grapalat" w:hAnsi="GHEA Grapalat"/>
          <w:color w:val="auto"/>
          <w:sz w:val="24"/>
          <w:szCs w:val="24"/>
        </w:rPr>
        <w:t>запросе котировок</w:t>
      </w:r>
    </w:p>
    <w:p w:rsidR="0097579C" w:rsidRPr="00374F4A" w:rsidRDefault="0097579C" w:rsidP="0097579C">
      <w:pPr>
        <w:widowControl w:val="0"/>
        <w:spacing w:after="120"/>
        <w:jc w:val="center"/>
        <w:rPr>
          <w:rFonts w:ascii="GHEA Grapalat" w:hAnsi="GHEA Grapalat"/>
        </w:rPr>
      </w:pPr>
    </w:p>
    <w:p w:rsidR="0097579C" w:rsidRPr="00C4157A" w:rsidRDefault="0097579C" w:rsidP="0097579C">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97579C" w:rsidRPr="000C1746" w:rsidRDefault="0097579C" w:rsidP="0097579C">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97579C" w:rsidRPr="00DA5EA0" w:rsidRDefault="0097579C" w:rsidP="0097579C">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97579C" w:rsidRPr="000C1746" w:rsidRDefault="0097579C" w:rsidP="0097579C">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7579C" w:rsidRPr="00F54CF5" w:rsidRDefault="0097579C" w:rsidP="0097579C">
      <w:pPr>
        <w:pStyle w:val="BodyTextIndent"/>
        <w:spacing w:line="240" w:lineRule="auto"/>
        <w:jc w:val="right"/>
        <w:rPr>
          <w:rFonts w:ascii="Miriam" w:hAnsi="Miriam" w:cs="Miriam"/>
          <w:i w:val="0"/>
          <w:lang w:val="af-ZA"/>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Pr>
          <w:rFonts w:ascii="Miriam" w:hAnsi="Miriam" w:cs="Miriam"/>
          <w:b/>
          <w:lang w:val="af-ZA"/>
        </w:rPr>
        <w:t xml:space="preserve"> </w:t>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sidRPr="000C1746">
        <w:rPr>
          <w:rFonts w:ascii="GHEA Grapalat" w:hAnsi="GHEA Grapalat"/>
          <w:sz w:val="16"/>
        </w:rPr>
        <w:t>наименование заказчика</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97579C">
        <w:rPr>
          <w:rFonts w:ascii="Sylfaen" w:hAnsi="Sylfaen" w:cs="Miriam"/>
          <w:b/>
          <w:color w:val="FF0000"/>
        </w:rPr>
        <w:t>2</w:t>
      </w:r>
      <w:r w:rsidRPr="00834B51">
        <w:rPr>
          <w:rFonts w:ascii="Miriam" w:hAnsi="Miriam" w:cs="Miriam"/>
          <w:b/>
          <w:color w:val="FF0000"/>
          <w:lang w:val="af-ZA"/>
        </w:rPr>
        <w:t>»</w:t>
      </w:r>
    </w:p>
    <w:p w:rsidR="0097579C" w:rsidRPr="00C4157A" w:rsidRDefault="0097579C" w:rsidP="0097579C">
      <w:pPr>
        <w:jc w:val="both"/>
        <w:rPr>
          <w:rFonts w:ascii="GHEA Grapalat" w:hAnsi="GHEA Grapalat"/>
          <w:sz w:val="20"/>
        </w:rPr>
      </w:pPr>
    </w:p>
    <w:p w:rsidR="0097579C" w:rsidRPr="00DA5EA0" w:rsidRDefault="0097579C" w:rsidP="0097579C">
      <w:pPr>
        <w:spacing w:after="160"/>
        <w:jc w:val="both"/>
        <w:rPr>
          <w:rFonts w:ascii="GHEA Grapalat" w:hAnsi="GHEA Grapalat"/>
        </w:rPr>
      </w:pPr>
      <w:r w:rsidRPr="00AA5BD2">
        <w:rPr>
          <w:rFonts w:ascii="GHEA Grapalat" w:hAnsi="GHEA Grapalat"/>
          <w:b/>
        </w:rPr>
        <w:t>запрос котировок</w:t>
      </w:r>
      <w:r w:rsidRPr="00DA5EA0">
        <w:rPr>
          <w:rFonts w:ascii="GHEA Grapalat" w:hAnsi="GHEA Grapalat"/>
        </w:rPr>
        <w:t>и в соответствии с требованиями приглашения подает заявку.</w:t>
      </w:r>
    </w:p>
    <w:p w:rsidR="0097579C" w:rsidRPr="002B75BF" w:rsidRDefault="0097579C" w:rsidP="0097579C">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97579C" w:rsidRPr="000C1746" w:rsidRDefault="0097579C" w:rsidP="0097579C">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97579C" w:rsidRPr="00DA5EA0" w:rsidRDefault="0097579C" w:rsidP="0097579C">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97579C" w:rsidRPr="000C1746" w:rsidRDefault="0097579C" w:rsidP="0097579C">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97579C" w:rsidRDefault="0097579C" w:rsidP="0097579C">
      <w:pPr>
        <w:jc w:val="both"/>
        <w:rPr>
          <w:rFonts w:ascii="GHEA Grapalat" w:hAnsi="GHEA Grapalat"/>
        </w:rPr>
      </w:pPr>
    </w:p>
    <w:p w:rsidR="0097579C" w:rsidRDefault="0097579C" w:rsidP="0097579C">
      <w:pPr>
        <w:jc w:val="both"/>
        <w:rPr>
          <w:rFonts w:ascii="GHEA Grapalat" w:hAnsi="GHEA Grapalat"/>
        </w:rPr>
      </w:pPr>
      <w:r>
        <w:rPr>
          <w:rFonts w:ascii="GHEA Grapalat" w:hAnsi="GHEA Grapalat"/>
        </w:rPr>
        <w:t>Данные----------------------------------------следующие:</w:t>
      </w:r>
    </w:p>
    <w:p w:rsidR="0097579C" w:rsidRPr="000811C1" w:rsidRDefault="0097579C" w:rsidP="0097579C">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97579C" w:rsidRDefault="0097579C" w:rsidP="0097579C">
      <w:pPr>
        <w:jc w:val="both"/>
        <w:rPr>
          <w:rFonts w:ascii="GHEA Grapalat" w:hAnsi="GHEA Grapalat"/>
        </w:rPr>
      </w:pPr>
    </w:p>
    <w:p w:rsidR="0097579C" w:rsidRPr="00B443ED" w:rsidRDefault="0097579C" w:rsidP="0097579C">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97579C" w:rsidRPr="000C1746" w:rsidRDefault="0097579C" w:rsidP="0097579C">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97579C" w:rsidRDefault="0097579C" w:rsidP="0097579C">
      <w:pPr>
        <w:jc w:val="both"/>
        <w:rPr>
          <w:rFonts w:ascii="GHEA Grapalat" w:hAnsi="GHEA Grapalat"/>
        </w:rPr>
      </w:pPr>
    </w:p>
    <w:p w:rsidR="0097579C" w:rsidRPr="008E7F24" w:rsidRDefault="0097579C" w:rsidP="0097579C">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97579C" w:rsidRPr="00D3436F" w:rsidRDefault="0097579C" w:rsidP="0097579C">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97579C" w:rsidRDefault="0097579C" w:rsidP="0097579C">
      <w:pPr>
        <w:jc w:val="both"/>
        <w:rPr>
          <w:rFonts w:ascii="GHEA Grapalat" w:hAnsi="GHEA Grapalat"/>
        </w:rPr>
      </w:pPr>
    </w:p>
    <w:p w:rsidR="0097579C" w:rsidRDefault="0097579C" w:rsidP="0097579C">
      <w:pPr>
        <w:jc w:val="both"/>
        <w:rPr>
          <w:rFonts w:ascii="GHEA Grapalat" w:hAnsi="GHEA Grapalat"/>
        </w:rPr>
      </w:pPr>
      <w:r w:rsidRPr="00DA5EA0">
        <w:rPr>
          <w:rFonts w:ascii="GHEA Grapalat" w:hAnsi="GHEA Grapalat"/>
        </w:rPr>
        <w:lastRenderedPageBreak/>
        <w:t xml:space="preserve">Адрес </w:t>
      </w:r>
      <w:r>
        <w:rPr>
          <w:rFonts w:ascii="GHEA Grapalat" w:hAnsi="GHEA Grapalat"/>
        </w:rPr>
        <w:t>деятельности              ------------------------------------------------------------</w:t>
      </w:r>
    </w:p>
    <w:p w:rsidR="0097579C" w:rsidRDefault="0097579C" w:rsidP="0097579C">
      <w:pPr>
        <w:jc w:val="both"/>
        <w:rPr>
          <w:rFonts w:ascii="GHEA Grapalat" w:hAnsi="GHEA Grapalat"/>
          <w:sz w:val="18"/>
          <w:szCs w:val="18"/>
        </w:rPr>
      </w:pPr>
      <w:r w:rsidRPr="000811C1">
        <w:rPr>
          <w:rFonts w:ascii="GHEA Grapalat" w:hAnsi="GHEA Grapalat"/>
          <w:sz w:val="18"/>
          <w:szCs w:val="18"/>
        </w:rPr>
        <w:t>адрес деятельности</w:t>
      </w:r>
    </w:p>
    <w:p w:rsidR="0097579C" w:rsidRDefault="0097579C" w:rsidP="0097579C">
      <w:pPr>
        <w:jc w:val="both"/>
        <w:rPr>
          <w:rFonts w:ascii="GHEA Grapalat" w:hAnsi="GHEA Grapalat"/>
          <w:sz w:val="18"/>
          <w:szCs w:val="18"/>
        </w:rPr>
      </w:pPr>
    </w:p>
    <w:p w:rsidR="0097579C" w:rsidRPr="00B16483" w:rsidRDefault="0097579C" w:rsidP="0097579C">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p>
    <w:p w:rsidR="0097579C" w:rsidRDefault="0097579C" w:rsidP="0097579C">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97579C" w:rsidRPr="00D3436F" w:rsidRDefault="0097579C" w:rsidP="0097579C">
      <w:pPr>
        <w:tabs>
          <w:tab w:val="left" w:pos="7371"/>
        </w:tabs>
        <w:spacing w:after="160"/>
        <w:ind w:left="3544" w:firstLine="3"/>
        <w:jc w:val="both"/>
        <w:rPr>
          <w:rFonts w:ascii="GHEA Grapalat" w:hAnsi="GHEA Grapalat"/>
          <w:sz w:val="16"/>
        </w:rPr>
      </w:pPr>
    </w:p>
    <w:p w:rsidR="0097579C" w:rsidRDefault="0097579C" w:rsidP="0097579C">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97579C" w:rsidRDefault="0097579C" w:rsidP="0097579C">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D3436F">
        <w:rPr>
          <w:rFonts w:ascii="GHEA Grapalat" w:hAnsi="GHEA Grapalat"/>
        </w:rPr>
        <w:t>открытый конкурс</w:t>
      </w:r>
      <w:r>
        <w:rPr>
          <w:rFonts w:ascii="GHEA Grapalat" w:hAnsi="GHEA Grapalat"/>
        </w:rPr>
        <w:t xml:space="preserve"> под кодом </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Default="0097579C" w:rsidP="0097579C">
      <w:pPr>
        <w:pStyle w:val="ListParagraph"/>
        <w:widowControl w:val="0"/>
        <w:numPr>
          <w:ilvl w:val="0"/>
          <w:numId w:val="20"/>
        </w:numPr>
        <w:spacing w:after="160"/>
        <w:jc w:val="both"/>
        <w:rPr>
          <w:rFonts w:ascii="GHEA Grapalat" w:hAnsi="GHEA Grapalat" w:cs="Arial"/>
        </w:rPr>
      </w:pPr>
      <w:r w:rsidRPr="00F54CF5">
        <w:rPr>
          <w:rFonts w:ascii="Miriam" w:hAnsi="Miriam" w:cs="Miriam"/>
          <w:b/>
          <w:lang w:val="af-ZA"/>
        </w:rPr>
        <w:t>»</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Pr>
          <w:rFonts w:ascii="GHEA Grapalat" w:hAnsi="GHEA Grapalat"/>
        </w:rPr>
        <w:t xml:space="preserve">в рамках участия в </w:t>
      </w:r>
      <w:r w:rsidRPr="001D04B2">
        <w:rPr>
          <w:rFonts w:ascii="GHEA Grapalat" w:hAnsi="GHEA Grapalat"/>
          <w:i w:val="0"/>
        </w:rPr>
        <w:t>запросе котировок</w:t>
      </w:r>
      <w:r>
        <w:rPr>
          <w:rFonts w:ascii="GHEA Grapalat" w:hAnsi="GHEA Grapalat"/>
        </w:rPr>
        <w:t xml:space="preserve">под кодом </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Default="0097579C" w:rsidP="0097579C">
      <w:pPr>
        <w:pStyle w:val="ListParagraph"/>
        <w:widowControl w:val="0"/>
        <w:numPr>
          <w:ilvl w:val="0"/>
          <w:numId w:val="20"/>
        </w:numPr>
        <w:tabs>
          <w:tab w:val="left" w:pos="567"/>
        </w:tabs>
        <w:spacing w:after="160"/>
        <w:jc w:val="both"/>
        <w:rPr>
          <w:rFonts w:ascii="GHEA Grapalat" w:hAnsi="GHEA Grapalat" w:cs="Arial"/>
        </w:rPr>
      </w:pPr>
    </w:p>
    <w:p w:rsidR="0097579C" w:rsidRDefault="0097579C" w:rsidP="0097579C">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w:t>
      </w:r>
      <w:bookmarkStart w:id="1" w:name="_GoBack"/>
      <w:bookmarkEnd w:id="1"/>
      <w:r>
        <w:rPr>
          <w:rFonts w:ascii="GHEA Grapalat" w:hAnsi="GHEA Grapalat"/>
        </w:rPr>
        <w:t>положением и антиконкурентного соглашения,</w:t>
      </w:r>
    </w:p>
    <w:p w:rsidR="0097579C" w:rsidRDefault="0097579C" w:rsidP="0097579C">
      <w:pPr>
        <w:pStyle w:val="ListParagraph"/>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97579C" w:rsidRDefault="0097579C" w:rsidP="0097579C">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97579C" w:rsidRDefault="0097579C" w:rsidP="0097579C">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97579C" w:rsidRDefault="0097579C" w:rsidP="0097579C">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97579C" w:rsidRDefault="0097579C" w:rsidP="0097579C">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97579C" w:rsidRDefault="0097579C" w:rsidP="0097579C">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97579C" w:rsidRDefault="0097579C" w:rsidP="0097579C">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97579C" w:rsidRDefault="0097579C" w:rsidP="0097579C">
      <w:pPr>
        <w:pStyle w:val="ListParagraph"/>
        <w:widowControl w:val="0"/>
        <w:numPr>
          <w:ilvl w:val="0"/>
          <w:numId w:val="22"/>
        </w:numPr>
        <w:tabs>
          <w:tab w:val="left" w:pos="1134"/>
        </w:tabs>
        <w:spacing w:after="160"/>
        <w:jc w:val="both"/>
        <w:rPr>
          <w:rFonts w:ascii="GHEA Grapalat" w:hAnsi="GHEA Grapalat" w:cs="Sylfaen"/>
        </w:rPr>
      </w:pPr>
      <w:r>
        <w:rPr>
          <w:rFonts w:ascii="GHEA Grapalat" w:hAnsi="GHEA Grapalat"/>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w:t>
      </w:r>
      <w:r>
        <w:rPr>
          <w:rFonts w:ascii="GHEA Grapalat" w:hAnsi="GHEA Grapalat"/>
        </w:rPr>
        <w:lastRenderedPageBreak/>
        <w:t>бенефициары)</w:t>
      </w:r>
      <w:r>
        <w:rPr>
          <w:rStyle w:val="FootnoteReference"/>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7579C" w:rsidTr="00C65D31">
        <w:tc>
          <w:tcPr>
            <w:tcW w:w="236" w:type="dxa"/>
            <w:tcBorders>
              <w:top w:val="single" w:sz="4" w:space="0" w:color="auto"/>
              <w:left w:val="single" w:sz="4" w:space="0" w:color="auto"/>
              <w:bottom w:val="single" w:sz="4" w:space="0" w:color="auto"/>
              <w:right w:val="single" w:sz="4" w:space="0" w:color="auto"/>
            </w:tcBorders>
            <w:vAlign w:val="center"/>
            <w:hideMark/>
          </w:tcPr>
          <w:p w:rsidR="0097579C" w:rsidRDefault="0097579C" w:rsidP="00C65D3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97579C" w:rsidRDefault="0097579C" w:rsidP="00C65D3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7579C" w:rsidRDefault="0097579C" w:rsidP="00C65D3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7579C" w:rsidRDefault="0097579C" w:rsidP="00C65D3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7579C" w:rsidTr="00C65D31">
        <w:tc>
          <w:tcPr>
            <w:tcW w:w="236"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7579C" w:rsidRDefault="0097579C" w:rsidP="00C65D31">
            <w:pPr>
              <w:pStyle w:val="BodyTextIndent3"/>
              <w:widowControl w:val="0"/>
              <w:spacing w:after="120" w:line="240" w:lineRule="auto"/>
              <w:ind w:firstLine="0"/>
              <w:jc w:val="center"/>
              <w:rPr>
                <w:rFonts w:ascii="GHEA Grapalat" w:hAnsi="GHEA Grapalat"/>
                <w:szCs w:val="24"/>
              </w:rPr>
            </w:pPr>
          </w:p>
        </w:tc>
      </w:tr>
      <w:tr w:rsidR="0097579C" w:rsidTr="00C65D31">
        <w:tc>
          <w:tcPr>
            <w:tcW w:w="236"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7579C" w:rsidRDefault="0097579C" w:rsidP="00C65D31">
            <w:pPr>
              <w:pStyle w:val="BodyTextIndent3"/>
              <w:widowControl w:val="0"/>
              <w:spacing w:after="120" w:line="240" w:lineRule="auto"/>
              <w:ind w:firstLine="0"/>
              <w:jc w:val="center"/>
              <w:rPr>
                <w:rFonts w:ascii="GHEA Grapalat" w:hAnsi="GHEA Grapalat"/>
                <w:szCs w:val="24"/>
              </w:rPr>
            </w:pPr>
          </w:p>
        </w:tc>
      </w:tr>
      <w:tr w:rsidR="0097579C" w:rsidTr="00C65D31">
        <w:tc>
          <w:tcPr>
            <w:tcW w:w="236"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7579C" w:rsidRDefault="0097579C" w:rsidP="00C65D3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7579C" w:rsidRDefault="0097579C" w:rsidP="00C65D31">
            <w:pPr>
              <w:pStyle w:val="BodyTextIndent3"/>
              <w:widowControl w:val="0"/>
              <w:spacing w:after="120" w:line="240" w:lineRule="auto"/>
              <w:ind w:firstLine="0"/>
              <w:jc w:val="center"/>
              <w:rPr>
                <w:rFonts w:ascii="GHEA Grapalat" w:hAnsi="GHEA Grapalat"/>
                <w:szCs w:val="24"/>
              </w:rPr>
            </w:pPr>
          </w:p>
        </w:tc>
      </w:tr>
    </w:tbl>
    <w:p w:rsidR="0097579C" w:rsidRDefault="0097579C" w:rsidP="0097579C">
      <w:pPr>
        <w:jc w:val="both"/>
        <w:rPr>
          <w:rFonts w:ascii="GHEA Grapalat" w:hAnsi="GHEA Grapalat"/>
        </w:rPr>
      </w:pPr>
    </w:p>
    <w:p w:rsidR="0097579C" w:rsidRDefault="0097579C" w:rsidP="0097579C">
      <w:pPr>
        <w:rPr>
          <w:rFonts w:ascii="GHEA Grapalat" w:hAnsi="GHEA Grapalat"/>
        </w:rPr>
      </w:pPr>
      <w:r>
        <w:rPr>
          <w:rFonts w:ascii="GHEA Grapalat" w:hAnsi="GHEA Grapalat"/>
        </w:rPr>
        <w:br w:type="page"/>
      </w:r>
    </w:p>
    <w:p w:rsidR="0097579C" w:rsidRDefault="0097579C" w:rsidP="0097579C">
      <w:pPr>
        <w:jc w:val="both"/>
        <w:rPr>
          <w:rFonts w:ascii="GHEA Grapalat" w:hAnsi="GHEA Grapalat"/>
        </w:rPr>
      </w:pPr>
    </w:p>
    <w:p w:rsidR="0097579C" w:rsidRDefault="0097579C" w:rsidP="0097579C">
      <w:pPr>
        <w:jc w:val="both"/>
        <w:rPr>
          <w:rFonts w:ascii="GHEA Grapalat" w:hAnsi="GHEA Grapalat"/>
        </w:rPr>
      </w:pPr>
      <w:r>
        <w:rPr>
          <w:rFonts w:ascii="GHEA Grapalat" w:hAnsi="GHEA Grapalat"/>
        </w:rPr>
        <w:t>Прилагается  полное описание предлагаемого   ----------------------------    товара,</w:t>
      </w:r>
    </w:p>
    <w:p w:rsidR="0097579C" w:rsidRDefault="0097579C" w:rsidP="0097579C">
      <w:pPr>
        <w:jc w:val="both"/>
        <w:rPr>
          <w:rFonts w:ascii="GHEA Grapalat" w:hAnsi="GHEA Grapalat"/>
        </w:rPr>
      </w:pPr>
      <w:r>
        <w:rPr>
          <w:rFonts w:ascii="GHEA Grapalat" w:hAnsi="GHEA Grapalat"/>
          <w:sz w:val="16"/>
        </w:rPr>
        <w:t xml:space="preserve"> наименование участника</w:t>
      </w:r>
    </w:p>
    <w:p w:rsidR="0097579C" w:rsidRDefault="0097579C" w:rsidP="0097579C">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p>
    <w:p w:rsidR="0097579C" w:rsidRDefault="0097579C" w:rsidP="0097579C">
      <w:pPr>
        <w:tabs>
          <w:tab w:val="left" w:pos="7371"/>
        </w:tabs>
        <w:spacing w:after="160"/>
        <w:ind w:left="3544" w:firstLine="3"/>
        <w:jc w:val="both"/>
        <w:rPr>
          <w:rFonts w:ascii="GHEA Grapalat" w:hAnsi="GHEA Grapalat"/>
          <w:sz w:val="16"/>
          <w:lang w:val="hy-AM"/>
        </w:rPr>
      </w:pPr>
    </w:p>
    <w:p w:rsidR="0097579C" w:rsidRPr="000811C1" w:rsidRDefault="0097579C" w:rsidP="0097579C">
      <w:pPr>
        <w:tabs>
          <w:tab w:val="left" w:pos="7371"/>
        </w:tabs>
        <w:spacing w:after="160"/>
        <w:ind w:left="3544" w:firstLine="3"/>
        <w:jc w:val="both"/>
        <w:rPr>
          <w:rFonts w:ascii="GHEA Grapalat" w:hAnsi="GHEA Grapalat"/>
          <w:sz w:val="16"/>
          <w:lang w:val="hy-AM"/>
        </w:rPr>
      </w:pPr>
    </w:p>
    <w:p w:rsidR="0097579C" w:rsidRPr="00D3436F" w:rsidRDefault="0097579C" w:rsidP="0097579C">
      <w:pPr>
        <w:tabs>
          <w:tab w:val="left" w:pos="7371"/>
        </w:tabs>
        <w:spacing w:after="160"/>
        <w:ind w:left="3544" w:firstLine="3"/>
        <w:jc w:val="both"/>
        <w:rPr>
          <w:rFonts w:ascii="GHEA Grapalat" w:hAnsi="GHEA Grapalat"/>
          <w:sz w:val="16"/>
        </w:rPr>
      </w:pPr>
    </w:p>
    <w:p w:rsidR="0097579C" w:rsidRPr="00770B03" w:rsidRDefault="0097579C" w:rsidP="0097579C">
      <w:pPr>
        <w:tabs>
          <w:tab w:val="left" w:pos="7371"/>
        </w:tabs>
        <w:spacing w:after="160"/>
        <w:ind w:left="3544" w:firstLine="3"/>
        <w:jc w:val="both"/>
        <w:rPr>
          <w:rFonts w:ascii="GHEA Grapalat" w:hAnsi="GHEA Grapalat"/>
          <w:sz w:val="16"/>
        </w:rPr>
      </w:pPr>
    </w:p>
    <w:p w:rsidR="0097579C" w:rsidRPr="000C1746" w:rsidRDefault="0097579C" w:rsidP="0097579C">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97579C" w:rsidRPr="000C1746" w:rsidRDefault="0097579C" w:rsidP="0097579C">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97579C" w:rsidRPr="000C1746" w:rsidRDefault="0097579C" w:rsidP="0097579C">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7579C" w:rsidRPr="009044F1" w:rsidRDefault="0097579C" w:rsidP="0097579C">
      <w:pPr>
        <w:widowControl w:val="0"/>
        <w:spacing w:after="160"/>
        <w:jc w:val="right"/>
        <w:rPr>
          <w:rFonts w:ascii="GHEA Grapalat" w:hAnsi="GHEA Grapalat"/>
          <w:b/>
        </w:rPr>
      </w:pPr>
      <w:r w:rsidRPr="00374F4A">
        <w:rPr>
          <w:rFonts w:ascii="GHEA Grapalat" w:hAnsi="GHEA Grapalat"/>
        </w:rPr>
        <w:t>М. П.</w:t>
      </w:r>
    </w:p>
    <w:p w:rsidR="0097579C" w:rsidRDefault="0097579C" w:rsidP="0097579C">
      <w:pPr>
        <w:rPr>
          <w:rFonts w:ascii="GHEA Grapalat" w:hAnsi="GHEA Grapalat"/>
          <w:b/>
        </w:rPr>
      </w:pPr>
      <w:r>
        <w:rPr>
          <w:rFonts w:ascii="GHEA Grapalat" w:hAnsi="GHEA Grapalat"/>
          <w:b/>
        </w:rPr>
        <w:br w:type="page"/>
      </w:r>
    </w:p>
    <w:p w:rsidR="0097579C" w:rsidRDefault="0097579C" w:rsidP="0097579C">
      <w:pPr>
        <w:rPr>
          <w:rFonts w:ascii="GHEA Grapalat" w:hAnsi="GHEA Grapalat"/>
          <w:b/>
        </w:rPr>
      </w:pPr>
    </w:p>
    <w:p w:rsidR="0097579C" w:rsidRPr="009044F1" w:rsidRDefault="0097579C" w:rsidP="0097579C">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Pr="009044F1" w:rsidRDefault="0097579C" w:rsidP="0097579C">
      <w:pPr>
        <w:pStyle w:val="BodyTextIndent3"/>
        <w:widowControl w:val="0"/>
        <w:spacing w:after="160" w:line="240" w:lineRule="auto"/>
        <w:jc w:val="right"/>
        <w:rPr>
          <w:rFonts w:ascii="GHEA Grapalat" w:hAnsi="GHEA Grapalat" w:cs="Arial"/>
          <w:b/>
          <w:sz w:val="24"/>
          <w:szCs w:val="24"/>
        </w:rPr>
      </w:pPr>
    </w:p>
    <w:p w:rsidR="0097579C" w:rsidRPr="009044F1" w:rsidRDefault="0097579C" w:rsidP="0097579C">
      <w:pPr>
        <w:widowControl w:val="0"/>
        <w:spacing w:after="160"/>
        <w:ind w:left="567" w:right="565"/>
        <w:jc w:val="center"/>
        <w:rPr>
          <w:rFonts w:ascii="GHEA Grapalat" w:hAnsi="GHEA Grapalat"/>
          <w:b/>
        </w:rPr>
      </w:pPr>
    </w:p>
    <w:p w:rsidR="0097579C" w:rsidRPr="009044F1" w:rsidRDefault="0097579C" w:rsidP="0097579C">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7579C" w:rsidRPr="009044F1" w:rsidRDefault="0097579C" w:rsidP="0097579C">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7579C" w:rsidRPr="009044F1" w:rsidRDefault="0097579C" w:rsidP="0097579C">
      <w:pPr>
        <w:pStyle w:val="Heading3"/>
        <w:keepNext w:val="0"/>
        <w:widowControl w:val="0"/>
        <w:spacing w:after="160" w:line="240" w:lineRule="auto"/>
        <w:ind w:left="567" w:right="565"/>
        <w:rPr>
          <w:rFonts w:ascii="GHEA Grapalat" w:hAnsi="GHEA Grapalat" w:cs="Arial"/>
          <w:sz w:val="24"/>
          <w:szCs w:val="24"/>
        </w:rPr>
      </w:pPr>
    </w:p>
    <w:p w:rsidR="0097579C" w:rsidRPr="00430541" w:rsidRDefault="0097579C" w:rsidP="0097579C">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97579C" w:rsidRPr="00430541" w:rsidRDefault="0097579C" w:rsidP="0097579C">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sidRPr="009044F1">
        <w:rPr>
          <w:rFonts w:ascii="GHEA Grapalat" w:hAnsi="GHEA Grapalat"/>
        </w:rPr>
        <w:t xml:space="preserve">рамках открытого конкурса под кодом </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Pr="009044F1" w:rsidRDefault="0097579C" w:rsidP="0097579C">
      <w:pPr>
        <w:widowControl w:val="0"/>
        <w:spacing w:after="160"/>
        <w:jc w:val="both"/>
        <w:rPr>
          <w:rFonts w:ascii="GHEA Grapalat" w:hAnsi="GHEA Grapalat"/>
        </w:rPr>
      </w:pPr>
      <w:r w:rsidRPr="00F54CF5">
        <w:rPr>
          <w:rFonts w:ascii="Miriam" w:hAnsi="Miriam" w:cs="Miriam"/>
          <w:b/>
          <w:lang w:val="af-ZA"/>
        </w:rPr>
        <w:t>»</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7579C" w:rsidRPr="00206AF8" w:rsidTr="00C65D31">
        <w:tc>
          <w:tcPr>
            <w:tcW w:w="1042" w:type="dxa"/>
            <w:vMerge w:val="restart"/>
            <w:vAlign w:val="center"/>
          </w:tcPr>
          <w:p w:rsidR="0097579C" w:rsidRDefault="0097579C" w:rsidP="00C65D31">
            <w:pPr>
              <w:widowControl w:val="0"/>
              <w:jc w:val="center"/>
              <w:rPr>
                <w:rFonts w:ascii="GHEA Grapalat" w:hAnsi="GHEA Grapalat"/>
                <w:b/>
                <w:sz w:val="20"/>
                <w:szCs w:val="20"/>
              </w:rPr>
            </w:pPr>
          </w:p>
          <w:p w:rsidR="0097579C" w:rsidRPr="00206AF8" w:rsidRDefault="0097579C" w:rsidP="00C65D31">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97579C" w:rsidRPr="00206AF8" w:rsidRDefault="0097579C" w:rsidP="00C65D31">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7579C" w:rsidRPr="00206AF8" w:rsidTr="00C65D31">
        <w:trPr>
          <w:trHeight w:val="696"/>
        </w:trPr>
        <w:tc>
          <w:tcPr>
            <w:tcW w:w="1042" w:type="dxa"/>
            <w:vMerge/>
            <w:vAlign w:val="center"/>
          </w:tcPr>
          <w:p w:rsidR="0097579C" w:rsidRPr="00206AF8" w:rsidRDefault="0097579C" w:rsidP="00C65D31">
            <w:pPr>
              <w:widowControl w:val="0"/>
              <w:jc w:val="center"/>
              <w:rPr>
                <w:rFonts w:ascii="GHEA Grapalat" w:hAnsi="GHEA Grapalat"/>
                <w:b/>
                <w:bCs/>
                <w:sz w:val="20"/>
                <w:szCs w:val="20"/>
              </w:rPr>
            </w:pPr>
          </w:p>
        </w:tc>
        <w:tc>
          <w:tcPr>
            <w:tcW w:w="1605" w:type="dxa"/>
            <w:vAlign w:val="center"/>
          </w:tcPr>
          <w:p w:rsidR="0097579C" w:rsidRDefault="0097579C" w:rsidP="00C65D31">
            <w:pPr>
              <w:widowControl w:val="0"/>
              <w:jc w:val="center"/>
              <w:rPr>
                <w:rFonts w:ascii="GHEA Grapalat" w:hAnsi="GHEA Grapalat"/>
                <w:b/>
                <w:sz w:val="20"/>
                <w:szCs w:val="20"/>
              </w:rPr>
            </w:pPr>
            <w:r>
              <w:rPr>
                <w:rFonts w:ascii="GHEA Grapalat" w:hAnsi="GHEA Grapalat"/>
                <w:b/>
                <w:sz w:val="20"/>
                <w:szCs w:val="20"/>
              </w:rPr>
              <w:t>фирменное</w:t>
            </w:r>
          </w:p>
          <w:p w:rsidR="0097579C" w:rsidRPr="00206AF8" w:rsidRDefault="0097579C" w:rsidP="00C65D31">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97579C" w:rsidRPr="00206AF8" w:rsidRDefault="0097579C" w:rsidP="00C65D31">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97579C" w:rsidRPr="00BF7253" w:rsidRDefault="0097579C" w:rsidP="00C65D31">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97579C" w:rsidRPr="00206AF8" w:rsidRDefault="0097579C" w:rsidP="00C65D31">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97579C" w:rsidRPr="00206AF8" w:rsidRDefault="0097579C" w:rsidP="00C65D31">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7579C" w:rsidRPr="00206AF8" w:rsidTr="00C65D31">
        <w:tc>
          <w:tcPr>
            <w:tcW w:w="1042"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605"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463"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699"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727"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750" w:type="dxa"/>
          </w:tcPr>
          <w:p w:rsidR="0097579C" w:rsidRPr="00206AF8" w:rsidRDefault="0097579C" w:rsidP="00C65D31">
            <w:pPr>
              <w:pStyle w:val="Heading3"/>
              <w:keepNext w:val="0"/>
              <w:widowControl w:val="0"/>
              <w:spacing w:line="240" w:lineRule="auto"/>
              <w:jc w:val="left"/>
              <w:rPr>
                <w:rFonts w:ascii="GHEA Grapalat" w:hAnsi="GHEA Grapalat"/>
                <w:b/>
              </w:rPr>
            </w:pPr>
          </w:p>
        </w:tc>
      </w:tr>
      <w:tr w:rsidR="0097579C" w:rsidRPr="00206AF8" w:rsidTr="00C65D31">
        <w:tc>
          <w:tcPr>
            <w:tcW w:w="1042"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605"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463"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699"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727"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750" w:type="dxa"/>
          </w:tcPr>
          <w:p w:rsidR="0097579C" w:rsidRPr="00206AF8" w:rsidRDefault="0097579C" w:rsidP="00C65D31">
            <w:pPr>
              <w:pStyle w:val="Heading3"/>
              <w:keepNext w:val="0"/>
              <w:widowControl w:val="0"/>
              <w:spacing w:line="240" w:lineRule="auto"/>
              <w:jc w:val="left"/>
              <w:rPr>
                <w:rFonts w:ascii="GHEA Grapalat" w:hAnsi="GHEA Grapalat"/>
                <w:b/>
              </w:rPr>
            </w:pPr>
          </w:p>
        </w:tc>
      </w:tr>
      <w:tr w:rsidR="0097579C" w:rsidRPr="00206AF8" w:rsidTr="00C65D31">
        <w:tc>
          <w:tcPr>
            <w:tcW w:w="1042"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605"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463"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699"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727" w:type="dxa"/>
          </w:tcPr>
          <w:p w:rsidR="0097579C" w:rsidRPr="00206AF8" w:rsidRDefault="0097579C" w:rsidP="00C65D31">
            <w:pPr>
              <w:pStyle w:val="Heading3"/>
              <w:keepNext w:val="0"/>
              <w:widowControl w:val="0"/>
              <w:spacing w:line="240" w:lineRule="auto"/>
              <w:jc w:val="left"/>
              <w:rPr>
                <w:rFonts w:ascii="GHEA Grapalat" w:hAnsi="GHEA Grapalat"/>
                <w:b/>
              </w:rPr>
            </w:pPr>
          </w:p>
        </w:tc>
        <w:tc>
          <w:tcPr>
            <w:tcW w:w="1750" w:type="dxa"/>
          </w:tcPr>
          <w:p w:rsidR="0097579C" w:rsidRPr="00206AF8" w:rsidRDefault="0097579C" w:rsidP="00C65D31">
            <w:pPr>
              <w:pStyle w:val="Heading3"/>
              <w:keepNext w:val="0"/>
              <w:widowControl w:val="0"/>
              <w:spacing w:line="240" w:lineRule="auto"/>
              <w:jc w:val="left"/>
              <w:rPr>
                <w:rFonts w:ascii="GHEA Grapalat" w:hAnsi="GHEA Grapalat"/>
                <w:b/>
              </w:rPr>
            </w:pPr>
          </w:p>
        </w:tc>
      </w:tr>
    </w:tbl>
    <w:p w:rsidR="0097579C" w:rsidRDefault="0097579C" w:rsidP="0097579C">
      <w:pPr>
        <w:widowControl w:val="0"/>
        <w:tabs>
          <w:tab w:val="left" w:pos="6804"/>
        </w:tabs>
        <w:jc w:val="center"/>
        <w:rPr>
          <w:rFonts w:ascii="GHEA Grapalat" w:hAnsi="GHEA Grapalat"/>
          <w:lang w:val="en-US"/>
        </w:rPr>
      </w:pPr>
    </w:p>
    <w:p w:rsidR="0097579C" w:rsidRPr="00DD2B43" w:rsidRDefault="0097579C" w:rsidP="0097579C">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7579C" w:rsidRPr="00567D3B" w:rsidRDefault="0097579C" w:rsidP="0097579C">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97579C" w:rsidRPr="008875C7" w:rsidRDefault="0097579C" w:rsidP="0097579C">
      <w:pPr>
        <w:widowControl w:val="0"/>
        <w:spacing w:after="160"/>
        <w:jc w:val="right"/>
        <w:rPr>
          <w:rFonts w:ascii="GHEA Grapalat" w:hAnsi="GHEA Grapalat"/>
        </w:rPr>
      </w:pPr>
    </w:p>
    <w:p w:rsidR="0097579C" w:rsidRPr="00D5443D" w:rsidRDefault="0097579C" w:rsidP="0097579C">
      <w:pPr>
        <w:widowControl w:val="0"/>
        <w:spacing w:after="160"/>
        <w:jc w:val="right"/>
        <w:rPr>
          <w:rFonts w:ascii="GHEA Grapalat" w:hAnsi="GHEA Grapalat"/>
        </w:rPr>
      </w:pPr>
      <w:r w:rsidRPr="009044F1">
        <w:rPr>
          <w:rFonts w:ascii="GHEA Grapalat" w:hAnsi="GHEA Grapalat"/>
        </w:rPr>
        <w:t>М. П.</w:t>
      </w:r>
    </w:p>
    <w:p w:rsidR="0097579C" w:rsidRDefault="0097579C" w:rsidP="0097579C">
      <w:pPr>
        <w:rPr>
          <w:rFonts w:ascii="GHEA Grapalat" w:hAnsi="GHEA Grapalat"/>
        </w:rPr>
      </w:pPr>
      <w:r>
        <w:rPr>
          <w:rFonts w:ascii="GHEA Grapalat" w:hAnsi="GHEA Grapalat"/>
        </w:rPr>
        <w:br w:type="page"/>
      </w:r>
    </w:p>
    <w:p w:rsidR="0097579C" w:rsidRPr="00DC619D" w:rsidRDefault="0097579C" w:rsidP="0097579C">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7579C" w:rsidRPr="009044F1" w:rsidRDefault="0097579C" w:rsidP="0097579C">
      <w:pPr>
        <w:pStyle w:val="BodyTextIndent3"/>
        <w:widowControl w:val="0"/>
        <w:spacing w:after="160" w:line="240" w:lineRule="auto"/>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Pr="00F54CF5">
        <w:rPr>
          <w:rFonts w:ascii="Miriam" w:hAnsi="Miriam" w:cs="Miriam"/>
          <w:b/>
          <w:lang w:val="af-ZA"/>
        </w:rPr>
        <w:t>«</w:t>
      </w:r>
      <w:r w:rsidRPr="00F54CF5">
        <w:rPr>
          <w:rFonts w:ascii="Sylfaen" w:hAnsi="Sylfaen" w:cs="Sylfaen"/>
          <w:b/>
          <w:lang w:val="hy-AM"/>
        </w:rPr>
        <w:t>ՄՍՄԴ</w:t>
      </w:r>
      <w:r w:rsidRPr="00F54CF5">
        <w:rPr>
          <w:rFonts w:ascii="Miriam" w:hAnsi="Miriam" w:cs="Miriam"/>
          <w:b/>
          <w:lang w:val="hy-AM"/>
        </w:rPr>
        <w:t>-</w:t>
      </w:r>
      <w:r w:rsidRPr="00F54CF5">
        <w:rPr>
          <w:rFonts w:ascii="Sylfaen" w:hAnsi="Sylfaen" w:cs="Sylfaen"/>
          <w:b/>
        </w:rPr>
        <w:t>Գ</w:t>
      </w:r>
      <w:r w:rsidRPr="00F54CF5">
        <w:rPr>
          <w:rFonts w:ascii="Sylfaen" w:hAnsi="Sylfaen" w:cs="Sylfaen"/>
          <w:b/>
          <w:lang w:val="hy-AM"/>
        </w:rPr>
        <w:t>Հ</w:t>
      </w:r>
      <w:r w:rsidRPr="00F54CF5">
        <w:rPr>
          <w:rFonts w:ascii="Sylfaen" w:hAnsi="Sylfaen" w:cs="Sylfaen"/>
          <w:b/>
          <w:lang w:val="af-ZA"/>
        </w:rPr>
        <w:t>ԱՊՁԲ</w:t>
      </w:r>
      <w:r w:rsidRPr="00F54CF5">
        <w:rPr>
          <w:rFonts w:ascii="Miriam" w:hAnsi="Miriam" w:cs="Miriam"/>
          <w:b/>
          <w:lang w:val="nb-NO"/>
        </w:rPr>
        <w:t>-</w:t>
      </w:r>
      <w:r w:rsidRPr="00F54CF5">
        <w:rPr>
          <w:rFonts w:ascii="Sylfaen" w:hAnsi="Sylfaen" w:cs="Miriam"/>
          <w:b/>
          <w:lang w:val="hy-AM"/>
        </w:rPr>
        <w:t>20/1</w:t>
      </w:r>
      <w:r w:rsidRPr="00F54CF5">
        <w:rPr>
          <w:rFonts w:ascii="Miriam" w:hAnsi="Miriam" w:cs="Miriam"/>
          <w:b/>
          <w:lang w:val="af-ZA"/>
        </w:rPr>
        <w:t>»</w:t>
      </w:r>
    </w:p>
    <w:p w:rsidR="0097579C" w:rsidRPr="009044F1" w:rsidRDefault="0097579C" w:rsidP="0097579C">
      <w:pPr>
        <w:widowControl w:val="0"/>
        <w:spacing w:after="120"/>
        <w:ind w:firstLine="567"/>
        <w:jc w:val="center"/>
        <w:rPr>
          <w:rFonts w:ascii="GHEA Grapalat" w:hAnsi="GHEA Grapalat"/>
        </w:rPr>
      </w:pPr>
    </w:p>
    <w:p w:rsidR="0097579C" w:rsidRPr="009044F1" w:rsidRDefault="0097579C" w:rsidP="0097579C">
      <w:pPr>
        <w:widowControl w:val="0"/>
        <w:spacing w:after="120"/>
        <w:ind w:left="-66"/>
        <w:jc w:val="center"/>
        <w:rPr>
          <w:rFonts w:ascii="GHEA Grapalat" w:hAnsi="GHEA Grapalat"/>
          <w:b/>
        </w:rPr>
      </w:pPr>
      <w:r w:rsidRPr="009044F1">
        <w:rPr>
          <w:rFonts w:ascii="GHEA Grapalat" w:hAnsi="GHEA Grapalat"/>
          <w:b/>
        </w:rPr>
        <w:t>ЦЕНОВОЕ ПРЕДЛОЖЕНИЕ</w:t>
      </w:r>
    </w:p>
    <w:p w:rsidR="0097579C" w:rsidRPr="009044F1" w:rsidRDefault="0097579C" w:rsidP="0097579C">
      <w:pPr>
        <w:widowControl w:val="0"/>
        <w:spacing w:after="120"/>
        <w:ind w:firstLine="567"/>
        <w:jc w:val="center"/>
        <w:rPr>
          <w:rFonts w:ascii="GHEA Grapalat" w:hAnsi="GHEA Grapalat"/>
        </w:rPr>
      </w:pP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sidRPr="005744FC">
        <w:rPr>
          <w:rFonts w:ascii="GHEA Grapalat" w:hAnsi="GHEA Grapalat"/>
          <w:spacing w:val="-6"/>
        </w:rPr>
        <w:t xml:space="preserve">Рассмотрев приглашение на открытый конкурс под кодом </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Pr="000C1B12" w:rsidRDefault="0097579C" w:rsidP="0097579C">
      <w:pPr>
        <w:widowControl w:val="0"/>
        <w:spacing w:after="160"/>
        <w:ind w:firstLine="567"/>
        <w:jc w:val="both"/>
        <w:rPr>
          <w:rFonts w:ascii="GHEA Grapalat" w:hAnsi="GHEA Grapalat"/>
        </w:rPr>
      </w:pPr>
      <w:r w:rsidRPr="000C1B12">
        <w:rPr>
          <w:rFonts w:ascii="Sylfaen" w:hAnsi="Sylfaen" w:cs="Miriam"/>
          <w:b/>
        </w:rPr>
        <w:t xml:space="preserve"> </w:t>
      </w:r>
    </w:p>
    <w:p w:rsidR="0097579C" w:rsidRPr="008842CE" w:rsidRDefault="0097579C" w:rsidP="0097579C">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__________________</w:t>
      </w:r>
      <w:r>
        <w:rPr>
          <w:rFonts w:ascii="GHEA Grapalat" w:hAnsi="GHEA Grapalat"/>
        </w:rPr>
        <w:t>_</w:t>
      </w:r>
      <w:r w:rsidRPr="005744FC">
        <w:rPr>
          <w:rFonts w:ascii="GHEA Grapalat" w:hAnsi="GHEA Grapalat"/>
        </w:rPr>
        <w:t>____________</w:t>
      </w:r>
      <w:r>
        <w:rPr>
          <w:rFonts w:ascii="GHEA Grapalat" w:hAnsi="GHEA Grapalat"/>
        </w:rPr>
        <w:t>___</w:t>
      </w:r>
    </w:p>
    <w:p w:rsidR="0097579C" w:rsidRPr="009044F1" w:rsidRDefault="0097579C" w:rsidP="0097579C">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97579C" w:rsidRPr="009044F1" w:rsidRDefault="0097579C" w:rsidP="0097579C">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97579C" w:rsidRPr="009044F1" w:rsidRDefault="0097579C" w:rsidP="0097579C">
      <w:pPr>
        <w:widowControl w:val="0"/>
        <w:spacing w:after="160"/>
        <w:jc w:val="right"/>
        <w:rPr>
          <w:rFonts w:ascii="GHEA Grapalat" w:hAnsi="GHEA Grapalat"/>
        </w:rPr>
      </w:pPr>
      <w:r w:rsidRPr="009044F1">
        <w:rPr>
          <w:rFonts w:ascii="GHEA Grapalat" w:hAnsi="GHEA Grapalat"/>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97579C" w:rsidRPr="005744FC" w:rsidTr="00C65D31">
        <w:trPr>
          <w:trHeight w:val="916"/>
          <w:jc w:val="center"/>
        </w:trPr>
        <w:tc>
          <w:tcPr>
            <w:tcW w:w="1368" w:type="dxa"/>
            <w:tcBorders>
              <w:top w:val="single" w:sz="4" w:space="0" w:color="auto"/>
              <w:left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97579C" w:rsidRDefault="0097579C" w:rsidP="00C65D31">
            <w:pPr>
              <w:widowControl w:val="0"/>
              <w:jc w:val="center"/>
              <w:rPr>
                <w:rFonts w:ascii="GHEA Grapalat" w:hAnsi="GHEA Grapalat"/>
                <w:b/>
                <w:bCs/>
                <w:sz w:val="20"/>
                <w:szCs w:val="20"/>
              </w:rPr>
            </w:pPr>
            <w:r>
              <w:rPr>
                <w:rFonts w:ascii="GHEA Grapalat" w:hAnsi="GHEA Grapalat"/>
                <w:b/>
                <w:bCs/>
                <w:sz w:val="20"/>
                <w:szCs w:val="20"/>
              </w:rPr>
              <w:t>Прибыль</w:t>
            </w:r>
          </w:p>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97579C" w:rsidRPr="005744FC" w:rsidTr="00C65D3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7579C" w:rsidRPr="005744FC" w:rsidRDefault="0097579C" w:rsidP="00C65D3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7579C" w:rsidRPr="005744FC" w:rsidRDefault="0097579C" w:rsidP="00C65D3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97579C" w:rsidRPr="005744FC" w:rsidRDefault="0097579C" w:rsidP="00C65D31">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7579C" w:rsidRPr="005744FC" w:rsidRDefault="0097579C" w:rsidP="00C65D31">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97579C" w:rsidRPr="005744FC" w:rsidRDefault="0097579C" w:rsidP="00C65D31">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97579C" w:rsidRPr="005744FC" w:rsidRDefault="0097579C" w:rsidP="00C65D31">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97579C" w:rsidRPr="005744FC" w:rsidTr="00C65D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r>
      <w:tr w:rsidR="0097579C" w:rsidRPr="005744FC" w:rsidTr="00C65D31">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rPr>
                <w:rFonts w:ascii="GHEA Grapalat" w:hAnsi="GHEA Grapalat"/>
                <w:sz w:val="20"/>
                <w:szCs w:val="20"/>
              </w:rPr>
            </w:pPr>
          </w:p>
        </w:tc>
      </w:tr>
      <w:tr w:rsidR="0097579C" w:rsidRPr="005744FC" w:rsidTr="00C65D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r>
      <w:tr w:rsidR="0097579C" w:rsidRPr="005744FC" w:rsidTr="00C65D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7579C" w:rsidRPr="005744FC" w:rsidRDefault="0097579C" w:rsidP="00C65D31">
            <w:pPr>
              <w:widowControl w:val="0"/>
              <w:jc w:val="center"/>
              <w:rPr>
                <w:rFonts w:ascii="GHEA Grapalat" w:hAnsi="GHEA Grapalat"/>
                <w:sz w:val="20"/>
                <w:szCs w:val="20"/>
              </w:rPr>
            </w:pPr>
          </w:p>
        </w:tc>
      </w:tr>
      <w:tr w:rsidR="0097579C" w:rsidRPr="005744FC" w:rsidTr="00C65D31">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7579C" w:rsidRPr="005744FC" w:rsidRDefault="0097579C" w:rsidP="00C65D31">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7579C" w:rsidRPr="005744FC" w:rsidRDefault="0097579C" w:rsidP="00C65D3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7579C" w:rsidRPr="005744FC" w:rsidRDefault="0097579C" w:rsidP="00C65D3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97579C" w:rsidRPr="005744FC" w:rsidRDefault="0097579C" w:rsidP="00C65D3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97579C" w:rsidRPr="005744FC" w:rsidRDefault="0097579C" w:rsidP="00C65D31">
            <w:pPr>
              <w:widowControl w:val="0"/>
              <w:jc w:val="center"/>
              <w:rPr>
                <w:rFonts w:ascii="GHEA Grapalat" w:hAnsi="GHEA Grapalat"/>
                <w:sz w:val="20"/>
                <w:szCs w:val="20"/>
              </w:rPr>
            </w:pPr>
          </w:p>
        </w:tc>
      </w:tr>
    </w:tbl>
    <w:p w:rsidR="0097579C" w:rsidRPr="00DD2B43" w:rsidRDefault="0097579C" w:rsidP="0097579C">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7579C" w:rsidRPr="00567D3B" w:rsidRDefault="0097579C" w:rsidP="0097579C">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97579C" w:rsidRPr="00D3436F" w:rsidRDefault="0097579C" w:rsidP="0097579C">
      <w:pPr>
        <w:widowControl w:val="0"/>
        <w:spacing w:after="160"/>
        <w:jc w:val="both"/>
        <w:rPr>
          <w:rFonts w:ascii="GHEA Grapalat" w:hAnsi="GHEA Grapalat"/>
          <w:lang w:val="es-ES"/>
        </w:rPr>
      </w:pPr>
    </w:p>
    <w:p w:rsidR="0097579C" w:rsidRPr="000F6C24" w:rsidRDefault="0097579C" w:rsidP="0097579C">
      <w:pPr>
        <w:widowControl w:val="0"/>
        <w:spacing w:after="160"/>
        <w:jc w:val="right"/>
        <w:rPr>
          <w:rFonts w:ascii="GHEA Grapalat" w:hAnsi="GHEA Grapalat"/>
        </w:rPr>
      </w:pPr>
      <w:r w:rsidRPr="009044F1">
        <w:rPr>
          <w:rFonts w:ascii="GHEA Grapalat" w:hAnsi="GHEA Grapalat"/>
        </w:rPr>
        <w:t>М. П.</w:t>
      </w:r>
    </w:p>
    <w:p w:rsidR="0097579C" w:rsidRDefault="0097579C" w:rsidP="0097579C">
      <w:pPr>
        <w:rPr>
          <w:rFonts w:ascii="GHEA Grapalat" w:hAnsi="GHEA Grapalat"/>
          <w:b/>
        </w:rPr>
      </w:pPr>
      <w:r>
        <w:rPr>
          <w:rFonts w:ascii="GHEA Grapalat" w:hAnsi="GHEA Grapalat"/>
          <w:b/>
        </w:rPr>
        <w:lastRenderedPageBreak/>
        <w:br w:type="page"/>
      </w:r>
    </w:p>
    <w:p w:rsidR="0097579C" w:rsidRPr="00B138F3" w:rsidRDefault="0097579C" w:rsidP="0097579C">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rsidR="0097579C" w:rsidRPr="00827A46" w:rsidRDefault="0097579C" w:rsidP="0097579C">
      <w:pPr>
        <w:pStyle w:val="BodyTextIndent"/>
        <w:widowControl w:val="0"/>
        <w:spacing w:after="160" w:line="240" w:lineRule="auto"/>
        <w:ind w:firstLine="0"/>
        <w:jc w:val="right"/>
        <w:rPr>
          <w:rFonts w:ascii="GHEA Grapalat" w:hAnsi="GHEA Grapalat"/>
          <w:i w:val="0"/>
          <w:sz w:val="24"/>
          <w:szCs w:val="24"/>
        </w:rPr>
      </w:pPr>
      <w:r w:rsidRPr="00AA5BD2">
        <w:rPr>
          <w:rFonts w:ascii="GHEA Grapalat" w:hAnsi="GHEA Grapalat"/>
          <w:b/>
          <w:sz w:val="24"/>
          <w:szCs w:val="24"/>
        </w:rPr>
        <w:t>к Приглашению на 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F54CF5">
        <w:rPr>
          <w:rFonts w:ascii="Miriam" w:hAnsi="Miriam" w:cs="Miriam"/>
          <w:b/>
          <w:lang w:val="af-ZA"/>
        </w:rPr>
        <w:t>«</w:t>
      </w:r>
      <w:r w:rsidRPr="00834B51">
        <w:rPr>
          <w:rFonts w:ascii="Miriam" w:hAnsi="Miriam" w:cs="Miriam"/>
          <w:b/>
          <w:color w:val="FF0000"/>
          <w:lang w:val="af-ZA"/>
        </w:rPr>
        <w:t>«</w:t>
      </w:r>
      <w:r>
        <w:rPr>
          <w:rFonts w:ascii="Sylfaen" w:hAnsi="Sylfaen" w:cs="Sylfaen"/>
          <w:b/>
          <w:color w:val="FF0000"/>
          <w:lang w:val="en-US"/>
        </w:rPr>
        <w:t>ԱՄԱՀ</w:t>
      </w:r>
      <w:r w:rsidRPr="00DC41E9">
        <w:rPr>
          <w:rFonts w:ascii="Sylfaen" w:hAnsi="Sylfaen" w:cs="Sylfaen"/>
          <w:b/>
          <w:color w:val="FF0000"/>
        </w:rPr>
        <w:t>-</w:t>
      </w:r>
      <w:r w:rsidRPr="00834B51">
        <w:rPr>
          <w:rFonts w:ascii="Sylfaen" w:hAnsi="Sylfaen" w:cs="Sylfaen"/>
          <w:b/>
          <w:color w:val="FF0000"/>
        </w:rPr>
        <w:t>Գ</w:t>
      </w:r>
      <w:r w:rsidRPr="00834B51">
        <w:rPr>
          <w:rFonts w:ascii="Sylfaen" w:hAnsi="Sylfaen" w:cs="Sylfaen"/>
          <w:b/>
          <w:color w:val="FF0000"/>
          <w:lang w:val="hy-AM"/>
        </w:rPr>
        <w:t>Հ</w:t>
      </w:r>
      <w:r w:rsidRPr="00834B51">
        <w:rPr>
          <w:rFonts w:ascii="Sylfaen" w:hAnsi="Sylfaen" w:cs="Sylfaen"/>
          <w:b/>
          <w:color w:val="FF0000"/>
          <w:lang w:val="af-ZA"/>
        </w:rPr>
        <w:t>ԱՊՁԲ</w:t>
      </w:r>
      <w:r w:rsidRPr="00834B51">
        <w:rPr>
          <w:rFonts w:ascii="Miriam" w:hAnsi="Miriam" w:cs="Miriam"/>
          <w:b/>
          <w:color w:val="FF0000"/>
          <w:lang w:val="nb-NO"/>
        </w:rPr>
        <w:t>-</w:t>
      </w:r>
      <w:r>
        <w:rPr>
          <w:rFonts w:ascii="Sylfaen" w:hAnsi="Sylfaen" w:cs="Miriam"/>
          <w:b/>
          <w:color w:val="FF0000"/>
          <w:lang w:val="hy-AM"/>
        </w:rPr>
        <w:t>20/</w:t>
      </w:r>
      <w:r w:rsidRPr="00DC41E9">
        <w:rPr>
          <w:rFonts w:ascii="Sylfaen" w:hAnsi="Sylfaen" w:cs="Miriam"/>
          <w:b/>
          <w:color w:val="FF0000"/>
        </w:rPr>
        <w:t>0</w:t>
      </w:r>
      <w:r w:rsidRPr="002E7C06">
        <w:rPr>
          <w:rFonts w:ascii="Sylfaen" w:hAnsi="Sylfaen" w:cs="Miriam"/>
          <w:b/>
          <w:color w:val="FF0000"/>
        </w:rPr>
        <w:t>2</w:t>
      </w:r>
      <w:r w:rsidRPr="00834B51">
        <w:rPr>
          <w:rFonts w:ascii="Miriam" w:hAnsi="Miriam" w:cs="Miriam"/>
          <w:b/>
          <w:color w:val="FF0000"/>
          <w:lang w:val="af-ZA"/>
        </w:rPr>
        <w:t>»</w:t>
      </w:r>
    </w:p>
    <w:p w:rsidR="0097579C" w:rsidRPr="00B138F3" w:rsidRDefault="0097579C" w:rsidP="0097579C">
      <w:pPr>
        <w:pStyle w:val="BodyTextIndent3"/>
        <w:widowControl w:val="0"/>
        <w:spacing w:after="160" w:line="240" w:lineRule="auto"/>
        <w:jc w:val="right"/>
        <w:rPr>
          <w:rFonts w:ascii="GHEA Grapalat" w:hAnsi="GHEA Grapalat" w:cs="Arial"/>
          <w:b/>
          <w:sz w:val="24"/>
          <w:szCs w:val="24"/>
        </w:rPr>
      </w:pPr>
    </w:p>
    <w:p w:rsidR="0097579C" w:rsidRPr="00B138F3" w:rsidRDefault="0097579C" w:rsidP="0097579C">
      <w:pPr>
        <w:pStyle w:val="BodyTextIndent3"/>
        <w:widowControl w:val="0"/>
        <w:spacing w:after="160" w:line="240" w:lineRule="auto"/>
        <w:jc w:val="center"/>
        <w:rPr>
          <w:rFonts w:ascii="GHEA Grapalat" w:hAnsi="GHEA Grapalat"/>
          <w:sz w:val="24"/>
          <w:szCs w:val="24"/>
        </w:rPr>
      </w:pPr>
    </w:p>
    <w:p w:rsidR="0097579C" w:rsidRPr="00B138F3" w:rsidRDefault="0097579C" w:rsidP="0097579C">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Pr="00B138F3">
        <w:rPr>
          <w:rFonts w:ascii="GHEA Grapalat" w:hAnsi="GHEA Grapalat"/>
          <w:sz w:val="24"/>
          <w:szCs w:val="24"/>
          <w:lang w:val="en-US"/>
        </w:rPr>
        <w:t>N</w:t>
      </w:r>
      <w:r w:rsidRPr="00B138F3">
        <w:rPr>
          <w:rFonts w:ascii="GHEA Grapalat" w:hAnsi="GHEA Grapalat"/>
          <w:sz w:val="24"/>
          <w:szCs w:val="24"/>
          <w:lang w:val="hy-AM"/>
        </w:rPr>
        <w:t>________</w:t>
      </w: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97579C" w:rsidRPr="00B138F3" w:rsidRDefault="0097579C" w:rsidP="0097579C">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97579C" w:rsidRPr="00B138F3" w:rsidRDefault="0097579C" w:rsidP="0097579C">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rsidR="0097579C" w:rsidRPr="00B138F3" w:rsidRDefault="0097579C" w:rsidP="0097579C">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наименование участника</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rPr>
      </w:pPr>
    </w:p>
    <w:p w:rsidR="0097579C" w:rsidRPr="00B138F3" w:rsidRDefault="0097579C" w:rsidP="0097579C">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97579C" w:rsidRPr="00B138F3" w:rsidRDefault="0097579C" w:rsidP="0097579C">
      <w:pPr>
        <w:pStyle w:val="NormalWeb"/>
        <w:shd w:val="clear" w:color="auto" w:fill="FFFFFF"/>
        <w:spacing w:before="0" w:beforeAutospacing="0" w:after="0" w:afterAutospacing="0"/>
        <w:jc w:val="both"/>
        <w:rPr>
          <w:rFonts w:ascii="GHEA Grapalat" w:eastAsiaTheme="minorHAnsi" w:hAnsi="GHEA Grapalat" w:cstheme="minorBidi"/>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97579C" w:rsidRPr="00B138F3" w:rsidRDefault="0097579C" w:rsidP="0097579C">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7579C" w:rsidRPr="00B138F3" w:rsidRDefault="0097579C" w:rsidP="0097579C">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97579C" w:rsidRPr="00B138F3" w:rsidRDefault="0097579C" w:rsidP="0097579C">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97579C" w:rsidRPr="00B138F3" w:rsidRDefault="0097579C" w:rsidP="0097579C">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97579C" w:rsidRPr="00B138F3" w:rsidRDefault="0097579C" w:rsidP="0097579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97579C" w:rsidRPr="00B138F3" w:rsidRDefault="0097579C" w:rsidP="0097579C">
      <w:pPr>
        <w:pStyle w:val="NormalWeb"/>
        <w:shd w:val="clear" w:color="auto" w:fill="FFFFFF"/>
        <w:spacing w:before="0" w:beforeAutospacing="0" w:after="0" w:afterAutospacing="0"/>
        <w:ind w:firstLine="375"/>
        <w:rPr>
          <w:rFonts w:ascii="GHEA Grapalat" w:eastAsiaTheme="minorHAnsi" w:hAnsi="GHEA Grapalat" w:cstheme="minorBidi"/>
        </w:rPr>
      </w:pPr>
    </w:p>
    <w:p w:rsidR="0097579C" w:rsidRPr="00B138F3" w:rsidRDefault="0097579C" w:rsidP="0097579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7579C" w:rsidRPr="00B138F3" w:rsidRDefault="0097579C" w:rsidP="0097579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hAnsi="GHEA Grapalat"/>
          <w:sz w:val="20"/>
          <w:szCs w:val="20"/>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97579C" w:rsidRPr="00B138F3" w:rsidRDefault="0097579C" w:rsidP="0097579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97579C" w:rsidRPr="00B138F3" w:rsidRDefault="0097579C" w:rsidP="0097579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97579C" w:rsidRPr="00B138F3" w:rsidRDefault="0097579C" w:rsidP="0097579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7579C" w:rsidRPr="00B138F3" w:rsidRDefault="0097579C" w:rsidP="0097579C">
      <w:pPr>
        <w:pStyle w:val="BodyTextIndent"/>
        <w:widowControl w:val="0"/>
        <w:spacing w:after="160" w:line="240" w:lineRule="auto"/>
        <w:rPr>
          <w:rFonts w:ascii="GHEA Grapalat" w:hAnsi="GHEA Grapalat" w:cs="Sylfaen"/>
          <w:i w:val="0"/>
          <w:sz w:val="24"/>
          <w:szCs w:val="24"/>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jc w:val="right"/>
        <w:rPr>
          <w:rFonts w:ascii="GHEA Grapalat" w:hAnsi="GHEA Grapalat" w:cs="GHEA Grapalat"/>
          <w:i/>
        </w:rPr>
      </w:pPr>
      <w:r w:rsidRPr="00B138F3">
        <w:rPr>
          <w:rFonts w:ascii="GHEA Grapalat" w:hAnsi="GHEA Grapalat"/>
          <w:i/>
        </w:rPr>
        <w:t>Приложение № 4.1</w:t>
      </w:r>
    </w:p>
    <w:p w:rsidR="0097579C" w:rsidRPr="00B138F3" w:rsidRDefault="0097579C" w:rsidP="0097579C">
      <w:pPr>
        <w:widowControl w:val="0"/>
        <w:spacing w:after="160"/>
        <w:jc w:val="right"/>
        <w:rPr>
          <w:rFonts w:ascii="GHEA Grapalat" w:hAnsi="GHEA Grapalat"/>
          <w:b/>
        </w:rPr>
      </w:pPr>
      <w:r w:rsidRPr="00AA5BD2">
        <w:rPr>
          <w:rFonts w:ascii="GHEA Grapalat" w:hAnsi="GHEA Grapalat"/>
          <w:b/>
        </w:rPr>
        <w:t>к Приглашению на запрос котировок</w:t>
      </w:r>
      <w:r w:rsidRPr="00B138F3">
        <w:rPr>
          <w:rFonts w:ascii="GHEA Grapalat" w:hAnsi="GHEA Grapalat" w:cs="GHEA Grapalat"/>
          <w:i/>
        </w:rPr>
        <w:br/>
      </w:r>
      <w:r w:rsidRPr="00B138F3">
        <w:rPr>
          <w:rFonts w:ascii="GHEA Grapalat" w:hAnsi="GHEA Grapalat"/>
          <w:i/>
        </w:rPr>
        <w:t xml:space="preserve">под кодом </w:t>
      </w:r>
      <w:r w:rsidRPr="00F54CF5">
        <w:rPr>
          <w:rFonts w:ascii="Miriam" w:hAnsi="Miriam" w:cs="Miriam"/>
          <w:b/>
          <w:lang w:val="af-ZA"/>
        </w:rPr>
        <w:t>«</w:t>
      </w:r>
      <w:r w:rsidRPr="00F54CF5">
        <w:rPr>
          <w:rFonts w:ascii="Sylfaen" w:hAnsi="Sylfaen" w:cs="Sylfaen"/>
          <w:b/>
          <w:lang w:val="hy-AM"/>
        </w:rPr>
        <w:t>ՄՍՄԴ</w:t>
      </w:r>
      <w:r w:rsidRPr="00F54CF5">
        <w:rPr>
          <w:rFonts w:ascii="Miriam" w:hAnsi="Miriam" w:cs="Miriam"/>
          <w:b/>
          <w:lang w:val="hy-AM"/>
        </w:rPr>
        <w:t>-</w:t>
      </w:r>
      <w:r w:rsidRPr="00F54CF5">
        <w:rPr>
          <w:rFonts w:ascii="Sylfaen" w:hAnsi="Sylfaen" w:cs="Sylfaen"/>
          <w:b/>
        </w:rPr>
        <w:t>Գ</w:t>
      </w:r>
      <w:r w:rsidRPr="00F54CF5">
        <w:rPr>
          <w:rFonts w:ascii="Sylfaen" w:hAnsi="Sylfaen" w:cs="Sylfaen"/>
          <w:b/>
          <w:lang w:val="hy-AM"/>
        </w:rPr>
        <w:t>Հ</w:t>
      </w:r>
      <w:r w:rsidRPr="00F54CF5">
        <w:rPr>
          <w:rFonts w:ascii="Sylfaen" w:hAnsi="Sylfaen" w:cs="Sylfaen"/>
          <w:b/>
          <w:lang w:val="af-ZA"/>
        </w:rPr>
        <w:t>ԱՊՁԲ</w:t>
      </w:r>
      <w:r w:rsidRPr="00F54CF5">
        <w:rPr>
          <w:rFonts w:ascii="Miriam" w:hAnsi="Miriam" w:cs="Miriam"/>
          <w:b/>
          <w:lang w:val="nb-NO"/>
        </w:rPr>
        <w:t>-</w:t>
      </w:r>
      <w:r w:rsidRPr="00F54CF5">
        <w:rPr>
          <w:rFonts w:ascii="Sylfaen" w:hAnsi="Sylfaen" w:cs="Miriam"/>
          <w:b/>
          <w:lang w:val="hy-AM"/>
        </w:rPr>
        <w:t>20/</w:t>
      </w:r>
      <w:r w:rsidRPr="002E7C06">
        <w:rPr>
          <w:rFonts w:ascii="Sylfaen" w:hAnsi="Sylfaen" w:cs="Miriam"/>
          <w:b/>
        </w:rPr>
        <w:t>02</w:t>
      </w:r>
      <w:r w:rsidRPr="00F54CF5">
        <w:rPr>
          <w:rFonts w:ascii="Miriam" w:hAnsi="Miriam" w:cs="Miriam"/>
          <w:b/>
          <w:lang w:val="af-ZA"/>
        </w:rPr>
        <w:t>»</w:t>
      </w:r>
    </w:p>
    <w:p w:rsidR="0097579C" w:rsidRPr="00B138F3" w:rsidRDefault="0097579C" w:rsidP="0097579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97579C" w:rsidRPr="00B138F3" w:rsidRDefault="0097579C" w:rsidP="0097579C">
      <w:pPr>
        <w:widowControl w:val="0"/>
        <w:spacing w:after="160"/>
        <w:jc w:val="center"/>
        <w:rPr>
          <w:rFonts w:ascii="GHEA Grapalat" w:hAnsi="GHEA Grapalat" w:cs="GHEA Grapalat"/>
          <w:b/>
        </w:rPr>
      </w:pPr>
      <w:r w:rsidRPr="00B138F3">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97579C" w:rsidRPr="00B138F3" w:rsidTr="00C65D31">
        <w:tc>
          <w:tcPr>
            <w:tcW w:w="4786" w:type="dxa"/>
          </w:tcPr>
          <w:p w:rsidR="0097579C" w:rsidRPr="00B138F3" w:rsidRDefault="0097579C" w:rsidP="00C65D31">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97579C" w:rsidRPr="00B138F3" w:rsidRDefault="0097579C" w:rsidP="00C65D31">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rsidR="0097579C" w:rsidRPr="00B138F3" w:rsidRDefault="0097579C" w:rsidP="0097579C">
      <w:pPr>
        <w:widowControl w:val="0"/>
        <w:spacing w:after="160"/>
        <w:rPr>
          <w:rFonts w:ascii="GHEA Grapalat" w:hAnsi="GHEA Grapalat" w:cs="GHEA Grapalat"/>
          <w:b/>
        </w:rPr>
      </w:pPr>
    </w:p>
    <w:p w:rsidR="0097579C" w:rsidRPr="00B138F3" w:rsidRDefault="0097579C" w:rsidP="0097579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97579C" w:rsidRPr="00B138F3" w:rsidRDefault="0097579C" w:rsidP="0097579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97579C" w:rsidRPr="00B138F3" w:rsidRDefault="0097579C" w:rsidP="0097579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97579C" w:rsidRPr="00B138F3" w:rsidRDefault="0097579C" w:rsidP="0097579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97579C" w:rsidRPr="00B138F3" w:rsidRDefault="0097579C" w:rsidP="0097579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7579C" w:rsidRPr="00B138F3" w:rsidRDefault="0097579C" w:rsidP="0097579C">
      <w:pPr>
        <w:widowControl w:val="0"/>
        <w:spacing w:after="160"/>
        <w:ind w:firstLine="709"/>
        <w:jc w:val="both"/>
        <w:rPr>
          <w:rFonts w:ascii="GHEA Grapalat" w:hAnsi="GHEA Grapalat" w:cs="GHEA Grapalat"/>
        </w:rPr>
      </w:pPr>
    </w:p>
    <w:p w:rsidR="0097579C" w:rsidRPr="00B138F3" w:rsidRDefault="0097579C" w:rsidP="0097579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97579C" w:rsidRPr="00B138F3" w:rsidRDefault="0097579C" w:rsidP="0097579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97579C" w:rsidRPr="00B138F3" w:rsidRDefault="0097579C" w:rsidP="0097579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97579C" w:rsidRPr="00B138F3" w:rsidRDefault="0097579C" w:rsidP="0097579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97579C" w:rsidRPr="00B138F3" w:rsidRDefault="0097579C" w:rsidP="0097579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1.2.</w:t>
      </w:r>
      <w:r w:rsidRPr="00B138F3">
        <w:rPr>
          <w:rFonts w:ascii="GHEA Grapalat" w:hAnsi="GHEA Grapalat"/>
        </w:rPr>
        <w:tab/>
      </w:r>
      <w:r w:rsidRPr="00B138F3">
        <w:rPr>
          <w:rFonts w:ascii="GHEA Grapalat" w:hAnsi="GHEA Grapalat" w:cs="GHEA Grapalat"/>
        </w:rPr>
        <w:t xml:space="preserve">В качестве участника, </w:t>
      </w:r>
      <w:r w:rsidRPr="00B138F3">
        <w:rPr>
          <w:rFonts w:ascii="GHEA Grapalat" w:hAnsi="GHEA Grapalat" w:cs="GHEA Grapalat"/>
          <w:lang w:val="hy-AM"/>
        </w:rPr>
        <w:t>օ</w:t>
      </w:r>
      <w:r w:rsidRPr="00B138F3">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lang w:val="en-US"/>
        </w:rPr>
        <w:t>K</w:t>
      </w:r>
      <w:r w:rsidRPr="00B138F3">
        <w:rPr>
          <w:rFonts w:ascii="GHEA Grapalat" w:hAnsi="GHEA Grapalat" w:cs="GHEA Grapalat"/>
        </w:rPr>
        <w:t xml:space="preserve">омпания </w:t>
      </w:r>
      <w:r w:rsidRPr="00B138F3">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w:t>
      </w:r>
      <w:r w:rsidRPr="00B138F3">
        <w:rPr>
          <w:rFonts w:ascii="GHEA Grapalat" w:hAnsi="GHEA Grapalat"/>
        </w:rPr>
        <w:lastRenderedPageBreak/>
        <w:t xml:space="preserve">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1.4.</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Заказчик может представить в Банк-плательщик иные дополнительные документы.</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1.6.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1.7.</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97579C" w:rsidRPr="00B138F3" w:rsidRDefault="0097579C" w:rsidP="0097579C">
      <w:pPr>
        <w:widowControl w:val="0"/>
        <w:spacing w:after="160"/>
        <w:jc w:val="center"/>
        <w:rPr>
          <w:rFonts w:ascii="GHEA Grapalat" w:hAnsi="GHEA Grapalat" w:cs="GHEA Grapalat"/>
          <w:b/>
          <w:bCs/>
        </w:rPr>
      </w:pPr>
      <w:r w:rsidRPr="00B138F3">
        <w:rPr>
          <w:rFonts w:ascii="GHEA Grapalat" w:hAnsi="GHEA Grapalat"/>
          <w:b/>
        </w:rPr>
        <w:t>2. Иные условия</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97579C" w:rsidRPr="00B138F3" w:rsidDel="00A13215"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7579C" w:rsidRPr="00B138F3" w:rsidRDefault="0097579C" w:rsidP="0097579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97579C" w:rsidRPr="00B138F3" w:rsidRDefault="0097579C" w:rsidP="0097579C">
      <w:pPr>
        <w:widowControl w:val="0"/>
        <w:spacing w:after="160"/>
        <w:jc w:val="right"/>
        <w:rPr>
          <w:rFonts w:ascii="GHEA Grapalat" w:hAnsi="GHEA Grapalat"/>
        </w:rPr>
      </w:pPr>
    </w:p>
    <w:p w:rsidR="0097579C" w:rsidRPr="00B138F3" w:rsidRDefault="0097579C" w:rsidP="0097579C">
      <w:pPr>
        <w:widowControl w:val="0"/>
        <w:spacing w:after="160"/>
        <w:jc w:val="right"/>
        <w:rPr>
          <w:rFonts w:ascii="GHEA Grapalat" w:hAnsi="GHEA Grapalat"/>
        </w:rPr>
      </w:pPr>
      <w:r w:rsidRPr="00B138F3">
        <w:rPr>
          <w:rFonts w:ascii="GHEA Grapalat" w:hAnsi="GHEA Grapalat"/>
        </w:rPr>
        <w:t>М. П.</w:t>
      </w:r>
    </w:p>
    <w:p w:rsidR="0097579C" w:rsidRPr="00B138F3" w:rsidRDefault="0097579C" w:rsidP="0097579C">
      <w:pPr>
        <w:widowControl w:val="0"/>
        <w:spacing w:after="160"/>
        <w:jc w:val="both"/>
        <w:rPr>
          <w:rFonts w:ascii="GHEA Grapalat" w:hAnsi="GHEA Grapalat"/>
        </w:rPr>
      </w:pPr>
      <w:r w:rsidRPr="00B138F3">
        <w:rPr>
          <w:rFonts w:ascii="GHEA Grapalat" w:hAnsi="GHEA Grapalat"/>
        </w:rPr>
        <w:t>День/месяц/год</w:t>
      </w:r>
    </w:p>
    <w:p w:rsidR="0097579C" w:rsidRPr="00B138F3" w:rsidRDefault="0097579C" w:rsidP="0097579C">
      <w:pPr>
        <w:widowControl w:val="0"/>
        <w:spacing w:after="160"/>
        <w:jc w:val="both"/>
        <w:rPr>
          <w:rFonts w:ascii="GHEA Grapalat" w:hAnsi="GHEA Grapalat"/>
        </w:rPr>
      </w:pPr>
    </w:p>
    <w:p w:rsidR="0097579C" w:rsidRPr="00B138F3" w:rsidRDefault="0097579C" w:rsidP="0097579C">
      <w:pPr>
        <w:widowControl w:val="0"/>
        <w:spacing w:after="160"/>
        <w:jc w:val="both"/>
        <w:rPr>
          <w:rFonts w:ascii="GHEA Grapalat" w:hAnsi="GHEA Grapalat"/>
        </w:rPr>
      </w:pPr>
    </w:p>
    <w:p w:rsidR="0097579C" w:rsidRPr="00B138F3" w:rsidRDefault="0097579C" w:rsidP="0097579C"/>
    <w:p w:rsidR="0097579C" w:rsidRPr="00B138F3" w:rsidRDefault="0097579C" w:rsidP="0097579C">
      <w:pPr>
        <w:widowControl w:val="0"/>
        <w:spacing w:after="160"/>
        <w:ind w:left="567" w:right="565"/>
        <w:jc w:val="both"/>
        <w:rPr>
          <w:rFonts w:ascii="GHEA Grapalat" w:hAnsi="GHEA Grapalat"/>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97579C" w:rsidRPr="00B138F3" w:rsidTr="00C65D3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97579C" w:rsidRPr="00B138F3" w:rsidTr="00C65D3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7579C" w:rsidRPr="00B138F3" w:rsidTr="00C65D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7579C" w:rsidRPr="00B138F3" w:rsidTr="00C65D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7579C" w:rsidRPr="00B138F3" w:rsidTr="00C65D3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97579C" w:rsidRPr="00B138F3" w:rsidTr="00C65D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97579C" w:rsidRPr="00B138F3" w:rsidTr="00C65D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7579C" w:rsidRPr="00B138F3" w:rsidTr="00C65D31">
        <w:trPr>
          <w:trHeight w:val="424"/>
        </w:trPr>
        <w:tc>
          <w:tcPr>
            <w:tcW w:w="10980" w:type="dxa"/>
            <w:gridSpan w:val="2"/>
            <w:tcBorders>
              <w:top w:val="single" w:sz="4" w:space="0" w:color="auto"/>
              <w:left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7579C" w:rsidRPr="00B138F3" w:rsidTr="00C65D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7579C" w:rsidRPr="00B138F3" w:rsidTr="00C65D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7579C" w:rsidRPr="00B138F3" w:rsidTr="00C65D31">
        <w:trPr>
          <w:trHeight w:val="2194"/>
        </w:trPr>
        <w:tc>
          <w:tcPr>
            <w:tcW w:w="5616" w:type="dxa"/>
            <w:tcBorders>
              <w:top w:val="nil"/>
              <w:left w:val="single" w:sz="4" w:space="0" w:color="auto"/>
              <w:bottom w:val="single" w:sz="4" w:space="0" w:color="auto"/>
              <w:right w:val="single" w:sz="4" w:space="0" w:color="auto"/>
            </w:tcBorders>
            <w:noWrap/>
            <w:vAlign w:val="bottom"/>
          </w:tcPr>
          <w:p w:rsidR="0097579C" w:rsidRPr="00B138F3" w:rsidRDefault="0097579C" w:rsidP="00C65D3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spacing w:after="160"/>
              <w:jc w:val="right"/>
              <w:rPr>
                <w:rFonts w:ascii="GHEA Grapalat" w:hAnsi="GHEA Grapalat" w:cs="Tahoma"/>
              </w:rPr>
            </w:pPr>
            <w:r w:rsidRPr="00B138F3">
              <w:rPr>
                <w:rFonts w:ascii="GHEA Grapalat" w:hAnsi="GHEA Grapalat"/>
              </w:rPr>
              <w:t>/____________________/</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spacing w:after="160"/>
              <w:jc w:val="right"/>
              <w:rPr>
                <w:rFonts w:ascii="GHEA Grapalat" w:hAnsi="GHEA Grapalat" w:cs="Sylfaen"/>
              </w:rPr>
            </w:pPr>
            <w:r w:rsidRPr="00B138F3">
              <w:rPr>
                <w:rFonts w:ascii="GHEA Grapalat" w:hAnsi="GHEA Grapalat"/>
              </w:rPr>
              <w:t>/____________________/</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97579C" w:rsidRPr="00B138F3" w:rsidRDefault="0097579C" w:rsidP="00C65D3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7579C" w:rsidRPr="00B138F3" w:rsidRDefault="0097579C" w:rsidP="00C65D3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spacing w:after="160"/>
              <w:jc w:val="right"/>
              <w:rPr>
                <w:rFonts w:ascii="GHEA Grapalat" w:hAnsi="GHEA Grapalat" w:cs="Sylfaen"/>
              </w:rPr>
            </w:pPr>
            <w:r w:rsidRPr="00B138F3">
              <w:rPr>
                <w:rFonts w:ascii="GHEA Grapalat" w:hAnsi="GHEA Grapalat"/>
              </w:rPr>
              <w:t>/____________________/</w:t>
            </w:r>
          </w:p>
          <w:p w:rsidR="0097579C" w:rsidRPr="00B138F3" w:rsidRDefault="0097579C" w:rsidP="00C65D31">
            <w:pPr>
              <w:widowControl w:val="0"/>
              <w:spacing w:after="160"/>
              <w:jc w:val="right"/>
              <w:rPr>
                <w:rFonts w:ascii="GHEA Grapalat" w:hAnsi="GHEA Grapalat" w:cs="Tahoma"/>
              </w:rPr>
            </w:pPr>
          </w:p>
          <w:p w:rsidR="0097579C" w:rsidRPr="00B138F3" w:rsidRDefault="0097579C" w:rsidP="00C65D31">
            <w:pPr>
              <w:widowControl w:val="0"/>
              <w:spacing w:after="160"/>
              <w:jc w:val="right"/>
              <w:rPr>
                <w:rFonts w:ascii="GHEA Grapalat" w:hAnsi="GHEA Grapalat" w:cs="Sylfaen"/>
              </w:rPr>
            </w:pPr>
            <w:r w:rsidRPr="00B138F3">
              <w:rPr>
                <w:rFonts w:ascii="GHEA Grapalat" w:hAnsi="GHEA Grapalat"/>
              </w:rPr>
              <w:t>/____________________/</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7579C" w:rsidRPr="00B138F3" w:rsidTr="00C65D31">
        <w:trPr>
          <w:trHeight w:val="2194"/>
        </w:trPr>
        <w:tc>
          <w:tcPr>
            <w:tcW w:w="5616" w:type="dxa"/>
            <w:tcBorders>
              <w:top w:val="single" w:sz="4" w:space="0" w:color="auto"/>
              <w:left w:val="single" w:sz="4" w:space="0" w:color="auto"/>
              <w:right w:val="single" w:sz="4" w:space="0" w:color="auto"/>
            </w:tcBorders>
            <w:noWrap/>
            <w:vAlign w:val="bottom"/>
          </w:tcPr>
          <w:p w:rsidR="0097579C" w:rsidRPr="00B138F3" w:rsidRDefault="0097579C" w:rsidP="00C65D3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97579C" w:rsidRPr="00B138F3" w:rsidRDefault="0097579C" w:rsidP="00C65D31">
            <w:pPr>
              <w:widowControl w:val="0"/>
              <w:spacing w:after="160"/>
              <w:rPr>
                <w:rFonts w:ascii="GHEA Grapalat" w:hAnsi="GHEA Grapalat"/>
              </w:rPr>
            </w:pPr>
          </w:p>
          <w:p w:rsidR="0097579C" w:rsidRPr="00B138F3" w:rsidRDefault="0097579C" w:rsidP="00C65D31">
            <w:pPr>
              <w:widowControl w:val="0"/>
              <w:jc w:val="right"/>
              <w:rPr>
                <w:rFonts w:ascii="GHEA Grapalat" w:hAnsi="GHEA Grapalat" w:cs="Tahoma"/>
              </w:rPr>
            </w:pPr>
            <w:r w:rsidRPr="00B138F3">
              <w:rPr>
                <w:rFonts w:ascii="GHEA Grapalat" w:hAnsi="GHEA Grapalat"/>
              </w:rPr>
              <w:t>/____________________/</w:t>
            </w:r>
          </w:p>
          <w:p w:rsidR="0097579C" w:rsidRPr="00B138F3" w:rsidRDefault="0097579C" w:rsidP="00C65D3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7579C" w:rsidRPr="00B138F3" w:rsidRDefault="0097579C" w:rsidP="00C65D31">
            <w:pPr>
              <w:widowControl w:val="0"/>
              <w:spacing w:after="160"/>
              <w:rPr>
                <w:rFonts w:ascii="GHEA Grapalat" w:hAnsi="GHEA Grapalat" w:cs="Tahoma"/>
              </w:rPr>
            </w:pPr>
          </w:p>
          <w:p w:rsidR="0097579C" w:rsidRPr="00B138F3" w:rsidRDefault="0097579C" w:rsidP="00C65D3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7579C" w:rsidRPr="00B138F3" w:rsidRDefault="0097579C" w:rsidP="00C65D3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7579C" w:rsidRPr="00B138F3" w:rsidRDefault="0097579C" w:rsidP="00C65D31">
            <w:pPr>
              <w:widowControl w:val="0"/>
              <w:spacing w:after="160"/>
              <w:rPr>
                <w:rFonts w:ascii="GHEA Grapalat" w:hAnsi="GHEA Grapalat" w:cs="Tahoma"/>
              </w:rPr>
            </w:pPr>
          </w:p>
          <w:p w:rsidR="0097579C" w:rsidRPr="00B138F3" w:rsidRDefault="0097579C" w:rsidP="00C65D31">
            <w:pPr>
              <w:widowControl w:val="0"/>
              <w:jc w:val="right"/>
              <w:rPr>
                <w:rFonts w:ascii="GHEA Grapalat" w:hAnsi="GHEA Grapalat" w:cs="Tahoma"/>
              </w:rPr>
            </w:pPr>
            <w:r w:rsidRPr="00B138F3">
              <w:rPr>
                <w:rFonts w:ascii="GHEA Grapalat" w:hAnsi="GHEA Grapalat"/>
              </w:rPr>
              <w:t>/____________________/</w:t>
            </w:r>
          </w:p>
          <w:p w:rsidR="0097579C" w:rsidRPr="00B138F3" w:rsidRDefault="0097579C" w:rsidP="00C65D3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97579C" w:rsidRPr="00B138F3" w:rsidRDefault="0097579C" w:rsidP="00C65D31">
            <w:pPr>
              <w:widowControl w:val="0"/>
              <w:spacing w:after="160"/>
              <w:rPr>
                <w:rFonts w:ascii="GHEA Grapalat" w:hAnsi="GHEA Grapalat" w:cs="Arial"/>
              </w:rPr>
            </w:pPr>
          </w:p>
        </w:tc>
      </w:tr>
      <w:tr w:rsidR="0097579C" w:rsidRPr="00B138F3" w:rsidTr="00C65D31">
        <w:trPr>
          <w:trHeight w:val="2194"/>
        </w:trPr>
        <w:tc>
          <w:tcPr>
            <w:tcW w:w="5616" w:type="dxa"/>
            <w:tcBorders>
              <w:top w:val="nil"/>
              <w:left w:val="single" w:sz="4" w:space="0" w:color="auto"/>
              <w:bottom w:val="single" w:sz="4" w:space="0" w:color="auto"/>
              <w:right w:val="single" w:sz="4" w:space="0" w:color="auto"/>
            </w:tcBorders>
            <w:noWrap/>
            <w:vAlign w:val="bottom"/>
          </w:tcPr>
          <w:p w:rsidR="0097579C" w:rsidRPr="00B138F3" w:rsidRDefault="0097579C" w:rsidP="00C65D3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97579C" w:rsidRPr="00B138F3" w:rsidRDefault="0097579C" w:rsidP="00C65D3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97579C" w:rsidRPr="00B138F3" w:rsidRDefault="0097579C" w:rsidP="00C65D31">
            <w:pPr>
              <w:widowControl w:val="0"/>
              <w:spacing w:after="160"/>
              <w:rPr>
                <w:rFonts w:ascii="GHEA Grapalat" w:hAnsi="GHEA Grapalat"/>
              </w:rPr>
            </w:pPr>
          </w:p>
          <w:p w:rsidR="0097579C" w:rsidRPr="00B138F3" w:rsidRDefault="0097579C" w:rsidP="00C65D3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97579C" w:rsidRPr="00B138F3" w:rsidRDefault="0097579C" w:rsidP="0097579C">
      <w:pPr>
        <w:widowControl w:val="0"/>
        <w:spacing w:after="160"/>
        <w:jc w:val="center"/>
        <w:rPr>
          <w:rFonts w:ascii="GHEA Grapalat" w:hAnsi="GHEA Grapalat" w:cs="Sylfaen"/>
        </w:rPr>
      </w:pPr>
    </w:p>
    <w:p w:rsidR="0097579C" w:rsidRPr="00B138F3" w:rsidRDefault="0097579C" w:rsidP="0097579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7579C" w:rsidRPr="00B138F3" w:rsidRDefault="0097579C" w:rsidP="0097579C">
      <w:pPr>
        <w:rPr>
          <w:rFonts w:ascii="GHEA Grapalat" w:hAnsi="GHEA Grapalat" w:cs="Sylfaen"/>
        </w:rPr>
      </w:pPr>
      <w:r w:rsidRPr="00B138F3">
        <w:rPr>
          <w:rFonts w:ascii="GHEA Grapalat" w:hAnsi="GHEA Grapalat" w:cs="Sylfaen"/>
        </w:rPr>
        <w:br w:type="page"/>
      </w:r>
    </w:p>
    <w:p w:rsidR="0097579C" w:rsidRPr="00B138F3" w:rsidRDefault="0097579C" w:rsidP="0097579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7579C" w:rsidRPr="00B138F3" w:rsidTr="00C65D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97579C" w:rsidRPr="00B138F3" w:rsidTr="00C65D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(казначейского) счета бенефициара, на который должны быть переведены </w:t>
            </w:r>
            <w:r w:rsidRPr="00B138F3">
              <w:rPr>
                <w:rFonts w:ascii="GHEA Grapalat" w:hAnsi="GHEA Grapalat"/>
                <w:sz w:val="18"/>
                <w:szCs w:val="18"/>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Del="0010680B"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97579C" w:rsidRPr="00B138F3" w:rsidRDefault="0097579C" w:rsidP="00C65D3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w:t>
            </w:r>
            <w:r w:rsidRPr="00B138F3">
              <w:rPr>
                <w:rFonts w:ascii="GHEA Grapalat" w:hAnsi="GHEA Grapalat"/>
                <w:sz w:val="18"/>
                <w:szCs w:val="18"/>
              </w:rPr>
              <w:lastRenderedPageBreak/>
              <w:t>документов, которые должны быть предоставлены плательщику (банку плательщика)</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97579C" w:rsidRPr="00B138F3" w:rsidRDefault="0097579C" w:rsidP="00C65D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bl>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jc w:val="right"/>
        <w:rPr>
          <w:rFonts w:ascii="GHEA Grapalat" w:hAnsi="GHEA Grapalat" w:cs="GHEA Grapalat"/>
          <w:i/>
        </w:rPr>
      </w:pPr>
      <w:r w:rsidRPr="00B138F3">
        <w:rPr>
          <w:rFonts w:ascii="GHEA Grapalat" w:hAnsi="GHEA Grapalat"/>
          <w:i/>
        </w:rPr>
        <w:t>Приложение № 5.1</w:t>
      </w:r>
    </w:p>
    <w:p w:rsidR="0097579C" w:rsidRPr="00B138F3" w:rsidRDefault="0097579C" w:rsidP="0097579C">
      <w:pPr>
        <w:widowControl w:val="0"/>
        <w:spacing w:after="160"/>
        <w:jc w:val="right"/>
        <w:rPr>
          <w:rFonts w:ascii="GHEA Grapalat" w:hAnsi="GHEA Grapalat" w:cs="GHEA Grapalat"/>
          <w:i/>
        </w:rPr>
      </w:pPr>
      <w:r w:rsidRPr="00AA5BD2">
        <w:rPr>
          <w:rFonts w:ascii="GHEA Grapalat" w:hAnsi="GHEA Grapalat"/>
          <w:b/>
        </w:rPr>
        <w:t>к Приглашению на запрос котировок</w:t>
      </w:r>
      <w:r w:rsidRPr="00B138F3">
        <w:rPr>
          <w:rFonts w:ascii="GHEA Grapalat" w:hAnsi="GHEA Grapalat"/>
          <w:i/>
        </w:rPr>
        <w:br/>
        <w:t>под кодом "---BMAPDzB---/---"</w:t>
      </w:r>
      <w:r w:rsidRPr="00B138F3">
        <w:rPr>
          <w:rStyle w:val="FootnoteReference"/>
          <w:rFonts w:ascii="GHEA Grapalat" w:hAnsi="GHEA Grapalat"/>
          <w:i/>
        </w:rPr>
        <w:footnoteReference w:customMarkFollows="1" w:id="16"/>
        <w:t>*</w:t>
      </w:r>
    </w:p>
    <w:p w:rsidR="0097579C" w:rsidRPr="00B138F3" w:rsidRDefault="0097579C" w:rsidP="0097579C">
      <w:pPr>
        <w:widowControl w:val="0"/>
        <w:spacing w:after="160"/>
        <w:jc w:val="center"/>
        <w:rPr>
          <w:rFonts w:ascii="GHEA Grapalat" w:hAnsi="GHEA Grapalat"/>
          <w:b/>
        </w:rPr>
      </w:pPr>
    </w:p>
    <w:p w:rsidR="0097579C" w:rsidRPr="00B138F3" w:rsidRDefault="0097579C" w:rsidP="0097579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97579C" w:rsidRPr="00B138F3" w:rsidRDefault="0097579C" w:rsidP="0097579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97579C" w:rsidRPr="00B138F3" w:rsidTr="00C65D31">
        <w:tc>
          <w:tcPr>
            <w:tcW w:w="4786" w:type="dxa"/>
          </w:tcPr>
          <w:p w:rsidR="0097579C" w:rsidRPr="00B138F3" w:rsidRDefault="0097579C" w:rsidP="00C65D31">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97579C" w:rsidRPr="00B138F3" w:rsidRDefault="0097579C" w:rsidP="00C65D31">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rsidR="0097579C" w:rsidRPr="00B138F3" w:rsidRDefault="0097579C" w:rsidP="0097579C">
      <w:pPr>
        <w:widowControl w:val="0"/>
        <w:spacing w:after="160"/>
        <w:rPr>
          <w:rFonts w:ascii="GHEA Grapalat" w:hAnsi="GHEA Grapalat" w:cs="GHEA Grapalat"/>
          <w:b/>
        </w:rPr>
      </w:pPr>
    </w:p>
    <w:p w:rsidR="0097579C" w:rsidRPr="00B138F3" w:rsidRDefault="0097579C" w:rsidP="0097579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97579C" w:rsidRPr="00B138F3" w:rsidRDefault="0097579C" w:rsidP="0097579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97579C" w:rsidRPr="00B138F3" w:rsidRDefault="0097579C" w:rsidP="0097579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97579C" w:rsidRPr="00B138F3" w:rsidRDefault="0097579C" w:rsidP="0097579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97579C" w:rsidRPr="00B138F3" w:rsidRDefault="0097579C" w:rsidP="0097579C">
      <w:pPr>
        <w:widowControl w:val="0"/>
        <w:spacing w:after="160"/>
        <w:jc w:val="both"/>
        <w:rPr>
          <w:rFonts w:ascii="GHEA Grapalat" w:hAnsi="GHEA Grapalat" w:cs="GHEA Grapalat"/>
        </w:rPr>
      </w:pPr>
      <w:r w:rsidRPr="00B138F3">
        <w:rPr>
          <w:rFonts w:ascii="GHEA Grapalat" w:hAnsi="GHEA Grapalat"/>
        </w:rPr>
        <w:lastRenderedPageBreak/>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7579C" w:rsidRPr="00B138F3" w:rsidRDefault="0097579C" w:rsidP="0097579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97579C" w:rsidRPr="00B138F3" w:rsidRDefault="0097579C" w:rsidP="0097579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97579C" w:rsidRPr="00B138F3" w:rsidRDefault="0097579C" w:rsidP="0097579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97579C" w:rsidRPr="00B138F3" w:rsidRDefault="0097579C" w:rsidP="0097579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97579C" w:rsidRPr="00B138F3" w:rsidRDefault="0097579C" w:rsidP="0097579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97579C" w:rsidRPr="00B138F3" w:rsidRDefault="0097579C" w:rsidP="0097579C">
      <w:pPr>
        <w:rPr>
          <w:rFonts w:ascii="GHEA Grapalat" w:hAnsi="GHEA Grapalat"/>
        </w:rPr>
      </w:pPr>
      <w:r w:rsidRPr="00B138F3">
        <w:rPr>
          <w:rFonts w:ascii="GHEA Grapalat" w:hAnsi="GHEA Grapalat"/>
        </w:rPr>
        <w:br w:type="page"/>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w:t>
      </w:r>
      <w:r w:rsidRPr="00B138F3">
        <w:rPr>
          <w:rFonts w:ascii="GHEA Grapalat" w:hAnsi="GHEA Grapalat"/>
        </w:rPr>
        <w:lastRenderedPageBreak/>
        <w:t>должен в письменной форме уведомить Заказчика.</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97579C" w:rsidRPr="00B138F3" w:rsidRDefault="0097579C" w:rsidP="0097579C">
      <w:pPr>
        <w:widowControl w:val="0"/>
        <w:spacing w:after="160"/>
        <w:jc w:val="center"/>
        <w:rPr>
          <w:rFonts w:ascii="GHEA Grapalat" w:hAnsi="GHEA Grapalat" w:cs="GHEA Grapalat"/>
          <w:b/>
          <w:bCs/>
        </w:rPr>
      </w:pPr>
      <w:r w:rsidRPr="00B138F3">
        <w:rPr>
          <w:rFonts w:ascii="GHEA Grapalat" w:hAnsi="GHEA Grapalat"/>
          <w:b/>
        </w:rPr>
        <w:t>2. Иные условия</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97579C" w:rsidRPr="00B138F3"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97579C" w:rsidRPr="00B138F3" w:rsidDel="00A13215" w:rsidRDefault="0097579C" w:rsidP="0097579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7579C" w:rsidRPr="00B138F3" w:rsidRDefault="0097579C" w:rsidP="0097579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97579C" w:rsidRPr="00B138F3" w:rsidRDefault="0097579C" w:rsidP="0097579C">
      <w:pPr>
        <w:widowControl w:val="0"/>
        <w:jc w:val="both"/>
        <w:rPr>
          <w:rFonts w:ascii="GHEA Grapalat" w:hAnsi="GHEA Grapalat"/>
        </w:rPr>
      </w:pPr>
      <w:r w:rsidRPr="00B138F3">
        <w:rPr>
          <w:rFonts w:ascii="GHEA Grapalat" w:hAnsi="GHEA Grapalat"/>
        </w:rPr>
        <w:t>_______________________________________</w:t>
      </w:r>
    </w:p>
    <w:p w:rsidR="0097579C" w:rsidRPr="00B138F3" w:rsidRDefault="0097579C" w:rsidP="0097579C">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97579C" w:rsidRPr="00B138F3" w:rsidRDefault="0097579C" w:rsidP="0097579C">
      <w:pPr>
        <w:widowControl w:val="0"/>
        <w:spacing w:after="160"/>
        <w:rPr>
          <w:rFonts w:ascii="GHEA Grapalat" w:hAnsi="GHEA Grapalat"/>
        </w:rPr>
      </w:pPr>
      <w:r w:rsidRPr="00B138F3">
        <w:rPr>
          <w:rFonts w:ascii="GHEA Grapalat" w:hAnsi="GHEA Grapalat"/>
        </w:rPr>
        <w:lastRenderedPageBreak/>
        <w:t>День/месяц/год                                                                                    М. П.</w:t>
      </w:r>
    </w:p>
    <w:tbl>
      <w:tblPr>
        <w:tblpPr w:leftFromText="180" w:rightFromText="180" w:vertAnchor="page" w:horzAnchor="margin" w:tblpXSpec="center" w:tblpY="1003"/>
        <w:tblW w:w="10980" w:type="dxa"/>
        <w:tblLook w:val="0000"/>
      </w:tblPr>
      <w:tblGrid>
        <w:gridCol w:w="5616"/>
        <w:gridCol w:w="5364"/>
      </w:tblGrid>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97579C" w:rsidRPr="00B138F3" w:rsidTr="00C65D3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97579C" w:rsidRPr="00B138F3" w:rsidTr="00C65D3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7579C" w:rsidRPr="00B138F3" w:rsidTr="00C65D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7579C" w:rsidRPr="00B138F3" w:rsidTr="00C65D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97579C" w:rsidRPr="00B138F3" w:rsidTr="00C65D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7579C" w:rsidRPr="00B138F3" w:rsidTr="00C65D3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97579C" w:rsidRPr="00B138F3" w:rsidTr="00C65D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97579C" w:rsidRPr="00B138F3" w:rsidTr="00C65D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7579C" w:rsidRPr="00B138F3" w:rsidTr="00C65D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7579C" w:rsidRPr="00B138F3" w:rsidTr="00C65D31">
        <w:trPr>
          <w:trHeight w:val="424"/>
        </w:trPr>
        <w:tc>
          <w:tcPr>
            <w:tcW w:w="10980" w:type="dxa"/>
            <w:gridSpan w:val="2"/>
            <w:tcBorders>
              <w:top w:val="single" w:sz="4" w:space="0" w:color="auto"/>
              <w:left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7579C" w:rsidRPr="00B138F3" w:rsidTr="00C65D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7579C" w:rsidRPr="00B138F3" w:rsidTr="00C65D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579C" w:rsidRPr="00B138F3" w:rsidRDefault="0097579C" w:rsidP="00C65D3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7579C" w:rsidRPr="00B138F3" w:rsidTr="00C65D31">
        <w:trPr>
          <w:trHeight w:val="2194"/>
        </w:trPr>
        <w:tc>
          <w:tcPr>
            <w:tcW w:w="5616" w:type="dxa"/>
            <w:tcBorders>
              <w:top w:val="nil"/>
              <w:left w:val="single" w:sz="4" w:space="0" w:color="auto"/>
              <w:bottom w:val="single" w:sz="4" w:space="0" w:color="auto"/>
              <w:right w:val="single" w:sz="4" w:space="0" w:color="auto"/>
            </w:tcBorders>
            <w:noWrap/>
            <w:vAlign w:val="bottom"/>
          </w:tcPr>
          <w:p w:rsidR="0097579C" w:rsidRPr="00B138F3" w:rsidRDefault="0097579C" w:rsidP="00C65D3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spacing w:after="160"/>
              <w:jc w:val="right"/>
              <w:rPr>
                <w:rFonts w:ascii="GHEA Grapalat" w:hAnsi="GHEA Grapalat" w:cs="Tahoma"/>
              </w:rPr>
            </w:pPr>
            <w:r w:rsidRPr="00B138F3">
              <w:rPr>
                <w:rFonts w:ascii="GHEA Grapalat" w:hAnsi="GHEA Grapalat"/>
              </w:rPr>
              <w:t>/____________________/</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spacing w:after="160"/>
              <w:jc w:val="right"/>
              <w:rPr>
                <w:rFonts w:ascii="GHEA Grapalat" w:hAnsi="GHEA Grapalat" w:cs="Sylfaen"/>
              </w:rPr>
            </w:pPr>
            <w:r w:rsidRPr="00B138F3">
              <w:rPr>
                <w:rFonts w:ascii="GHEA Grapalat" w:hAnsi="GHEA Grapalat"/>
              </w:rPr>
              <w:t>/____________________/</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97579C" w:rsidRPr="00B138F3" w:rsidRDefault="0097579C" w:rsidP="00C65D3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7579C" w:rsidRPr="00B138F3" w:rsidRDefault="0097579C" w:rsidP="00C65D3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spacing w:after="160"/>
              <w:jc w:val="right"/>
              <w:rPr>
                <w:rFonts w:ascii="GHEA Grapalat" w:hAnsi="GHEA Grapalat" w:cs="Sylfaen"/>
              </w:rPr>
            </w:pPr>
            <w:r w:rsidRPr="00B138F3">
              <w:rPr>
                <w:rFonts w:ascii="GHEA Grapalat" w:hAnsi="GHEA Grapalat"/>
              </w:rPr>
              <w:t>/____________________/</w:t>
            </w:r>
          </w:p>
          <w:p w:rsidR="0097579C" w:rsidRPr="00B138F3" w:rsidRDefault="0097579C" w:rsidP="00C65D31">
            <w:pPr>
              <w:widowControl w:val="0"/>
              <w:spacing w:after="160"/>
              <w:jc w:val="right"/>
              <w:rPr>
                <w:rFonts w:ascii="GHEA Grapalat" w:hAnsi="GHEA Grapalat" w:cs="Tahoma"/>
              </w:rPr>
            </w:pPr>
          </w:p>
          <w:p w:rsidR="0097579C" w:rsidRPr="00B138F3" w:rsidRDefault="0097579C" w:rsidP="00C65D31">
            <w:pPr>
              <w:widowControl w:val="0"/>
              <w:spacing w:after="160"/>
              <w:jc w:val="right"/>
              <w:rPr>
                <w:rFonts w:ascii="GHEA Grapalat" w:hAnsi="GHEA Grapalat" w:cs="Sylfaen"/>
              </w:rPr>
            </w:pPr>
            <w:r w:rsidRPr="00B138F3">
              <w:rPr>
                <w:rFonts w:ascii="GHEA Grapalat" w:hAnsi="GHEA Grapalat"/>
              </w:rPr>
              <w:t>/____________________/</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7579C" w:rsidRPr="00B138F3" w:rsidTr="00C65D31">
        <w:trPr>
          <w:trHeight w:val="2194"/>
        </w:trPr>
        <w:tc>
          <w:tcPr>
            <w:tcW w:w="5616" w:type="dxa"/>
            <w:tcBorders>
              <w:top w:val="single" w:sz="4" w:space="0" w:color="auto"/>
              <w:left w:val="single" w:sz="4" w:space="0" w:color="auto"/>
              <w:right w:val="single" w:sz="4" w:space="0" w:color="auto"/>
            </w:tcBorders>
            <w:noWrap/>
            <w:vAlign w:val="bottom"/>
          </w:tcPr>
          <w:p w:rsidR="0097579C" w:rsidRPr="00B138F3" w:rsidRDefault="0097579C" w:rsidP="00C65D3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97579C" w:rsidRPr="00B138F3" w:rsidRDefault="0097579C" w:rsidP="00C65D31">
            <w:pPr>
              <w:widowControl w:val="0"/>
              <w:spacing w:after="160"/>
              <w:rPr>
                <w:rFonts w:ascii="GHEA Grapalat" w:hAnsi="GHEA Grapalat"/>
              </w:rPr>
            </w:pPr>
          </w:p>
          <w:p w:rsidR="0097579C" w:rsidRPr="00B138F3" w:rsidRDefault="0097579C" w:rsidP="00C65D31">
            <w:pPr>
              <w:widowControl w:val="0"/>
              <w:jc w:val="right"/>
              <w:rPr>
                <w:rFonts w:ascii="GHEA Grapalat" w:hAnsi="GHEA Grapalat" w:cs="Tahoma"/>
              </w:rPr>
            </w:pPr>
            <w:r w:rsidRPr="00B138F3">
              <w:rPr>
                <w:rFonts w:ascii="GHEA Grapalat" w:hAnsi="GHEA Grapalat"/>
              </w:rPr>
              <w:t>/____________________/</w:t>
            </w:r>
          </w:p>
          <w:p w:rsidR="0097579C" w:rsidRPr="00B138F3" w:rsidRDefault="0097579C" w:rsidP="00C65D3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7579C" w:rsidRPr="00B138F3" w:rsidRDefault="0097579C" w:rsidP="00C65D31">
            <w:pPr>
              <w:widowControl w:val="0"/>
              <w:spacing w:after="160"/>
              <w:rPr>
                <w:rFonts w:ascii="GHEA Grapalat" w:hAnsi="GHEA Grapalat" w:cs="Tahoma"/>
              </w:rPr>
            </w:pPr>
          </w:p>
          <w:p w:rsidR="0097579C" w:rsidRPr="00B138F3" w:rsidRDefault="0097579C" w:rsidP="00C65D3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7579C" w:rsidRPr="00B138F3" w:rsidRDefault="0097579C" w:rsidP="00C65D3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7579C" w:rsidRPr="00B138F3" w:rsidRDefault="0097579C" w:rsidP="00C65D31">
            <w:pPr>
              <w:widowControl w:val="0"/>
              <w:spacing w:after="160"/>
              <w:rPr>
                <w:rFonts w:ascii="GHEA Grapalat" w:hAnsi="GHEA Grapalat" w:cs="Tahoma"/>
              </w:rPr>
            </w:pPr>
          </w:p>
          <w:p w:rsidR="0097579C" w:rsidRPr="00B138F3" w:rsidRDefault="0097579C" w:rsidP="00C65D31">
            <w:pPr>
              <w:widowControl w:val="0"/>
              <w:jc w:val="right"/>
              <w:rPr>
                <w:rFonts w:ascii="GHEA Grapalat" w:hAnsi="GHEA Grapalat" w:cs="Tahoma"/>
              </w:rPr>
            </w:pPr>
            <w:r w:rsidRPr="00B138F3">
              <w:rPr>
                <w:rFonts w:ascii="GHEA Grapalat" w:hAnsi="GHEA Grapalat"/>
              </w:rPr>
              <w:t>/____________________/</w:t>
            </w:r>
          </w:p>
          <w:p w:rsidR="0097579C" w:rsidRPr="00B138F3" w:rsidRDefault="0097579C" w:rsidP="00C65D3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97579C" w:rsidRPr="00B138F3" w:rsidRDefault="0097579C" w:rsidP="00C65D31">
            <w:pPr>
              <w:widowControl w:val="0"/>
              <w:spacing w:after="160"/>
              <w:rPr>
                <w:rFonts w:ascii="GHEA Grapalat" w:hAnsi="GHEA Grapalat" w:cs="Arial"/>
              </w:rPr>
            </w:pPr>
          </w:p>
        </w:tc>
      </w:tr>
      <w:tr w:rsidR="0097579C" w:rsidRPr="00B138F3" w:rsidTr="00C65D31">
        <w:trPr>
          <w:trHeight w:val="2194"/>
        </w:trPr>
        <w:tc>
          <w:tcPr>
            <w:tcW w:w="5616" w:type="dxa"/>
            <w:tcBorders>
              <w:top w:val="nil"/>
              <w:left w:val="single" w:sz="4" w:space="0" w:color="auto"/>
              <w:bottom w:val="single" w:sz="4" w:space="0" w:color="auto"/>
              <w:right w:val="single" w:sz="4" w:space="0" w:color="auto"/>
            </w:tcBorders>
            <w:noWrap/>
            <w:vAlign w:val="bottom"/>
          </w:tcPr>
          <w:p w:rsidR="0097579C" w:rsidRPr="00B138F3" w:rsidRDefault="0097579C" w:rsidP="00C65D3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97579C" w:rsidRPr="00B138F3" w:rsidRDefault="0097579C" w:rsidP="00C65D31">
            <w:pPr>
              <w:widowControl w:val="0"/>
              <w:spacing w:after="160"/>
              <w:rPr>
                <w:rFonts w:ascii="GHEA Grapalat" w:hAnsi="GHEA Grapalat" w:cs="Sylfaen"/>
              </w:rPr>
            </w:pPr>
          </w:p>
          <w:p w:rsidR="0097579C" w:rsidRPr="00B138F3" w:rsidRDefault="0097579C" w:rsidP="00C65D3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97579C" w:rsidRPr="00B138F3" w:rsidRDefault="0097579C" w:rsidP="00C65D3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97579C" w:rsidRPr="00B138F3" w:rsidRDefault="0097579C" w:rsidP="00C65D31">
            <w:pPr>
              <w:widowControl w:val="0"/>
              <w:spacing w:after="160"/>
              <w:rPr>
                <w:rFonts w:ascii="GHEA Grapalat" w:hAnsi="GHEA Grapalat"/>
              </w:rPr>
            </w:pPr>
          </w:p>
          <w:p w:rsidR="0097579C" w:rsidRPr="00B138F3" w:rsidRDefault="0097579C" w:rsidP="00C65D3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97579C" w:rsidRPr="00B138F3" w:rsidRDefault="0097579C" w:rsidP="0097579C">
      <w:pPr>
        <w:widowControl w:val="0"/>
        <w:spacing w:after="160"/>
        <w:jc w:val="center"/>
        <w:rPr>
          <w:rFonts w:ascii="GHEA Grapalat" w:hAnsi="GHEA Grapalat" w:cs="Sylfaen"/>
        </w:rPr>
      </w:pPr>
    </w:p>
    <w:p w:rsidR="0097579C" w:rsidRPr="00B138F3" w:rsidRDefault="0097579C" w:rsidP="0097579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7579C" w:rsidRPr="00B138F3" w:rsidRDefault="0097579C" w:rsidP="0097579C">
      <w:pPr>
        <w:rPr>
          <w:rFonts w:ascii="GHEA Grapalat" w:hAnsi="GHEA Grapalat" w:cs="Sylfaen"/>
        </w:rPr>
      </w:pPr>
      <w:r w:rsidRPr="00B138F3">
        <w:rPr>
          <w:rFonts w:ascii="GHEA Grapalat" w:hAnsi="GHEA Grapalat" w:cs="Sylfaen"/>
        </w:rPr>
        <w:br w:type="page"/>
      </w:r>
    </w:p>
    <w:p w:rsidR="0097579C" w:rsidRPr="00B138F3" w:rsidRDefault="0097579C" w:rsidP="0097579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7579C" w:rsidRPr="00B138F3" w:rsidTr="00C65D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97579C" w:rsidRPr="00B138F3" w:rsidTr="00C65D3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(казначейского) счета бенефициара, на который должны быть переведены </w:t>
            </w:r>
            <w:r w:rsidRPr="00B138F3">
              <w:rPr>
                <w:rFonts w:ascii="GHEA Grapalat" w:hAnsi="GHEA Grapalat"/>
                <w:sz w:val="18"/>
                <w:szCs w:val="18"/>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Del="0010680B"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97579C" w:rsidRPr="00B138F3" w:rsidRDefault="0097579C" w:rsidP="00C65D3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w:t>
            </w:r>
            <w:r w:rsidRPr="00B138F3">
              <w:rPr>
                <w:rFonts w:ascii="GHEA Grapalat" w:hAnsi="GHEA Grapalat"/>
                <w:sz w:val="18"/>
                <w:szCs w:val="18"/>
              </w:rPr>
              <w:lastRenderedPageBreak/>
              <w:t>документов, которые должны быть предоставлены плательщику (банку плательщика)</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97579C" w:rsidRPr="00B138F3" w:rsidRDefault="0097579C" w:rsidP="00C65D3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r w:rsidR="0097579C" w:rsidRPr="00B138F3" w:rsidTr="00C65D3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7579C" w:rsidRPr="00B138F3" w:rsidRDefault="0097579C" w:rsidP="00C65D3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7579C" w:rsidRPr="00B138F3" w:rsidRDefault="0097579C" w:rsidP="00C65D31">
            <w:pPr>
              <w:widowControl w:val="0"/>
              <w:spacing w:after="120"/>
              <w:jc w:val="center"/>
              <w:rPr>
                <w:rFonts w:ascii="GHEA Grapalat" w:hAnsi="GHEA Grapalat"/>
                <w:sz w:val="18"/>
                <w:szCs w:val="18"/>
              </w:rPr>
            </w:pPr>
          </w:p>
        </w:tc>
      </w:tr>
    </w:tbl>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jc w:val="both"/>
        <w:rPr>
          <w:rFonts w:ascii="GHEA Grapalat" w:hAnsi="GHEA Grapalat"/>
        </w:rPr>
      </w:pPr>
      <w:r w:rsidRPr="00B138F3">
        <w:rPr>
          <w:rFonts w:ascii="GHEA Grapalat" w:hAnsi="GHEA Grapalat"/>
        </w:rPr>
        <w:br w:type="page"/>
      </w: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widowControl w:val="0"/>
        <w:spacing w:after="160"/>
        <w:ind w:left="567" w:right="565"/>
        <w:jc w:val="center"/>
        <w:rPr>
          <w:rFonts w:ascii="GHEA Grapalat" w:hAnsi="GHEA Grapalat"/>
          <w:b/>
        </w:rPr>
      </w:pPr>
    </w:p>
    <w:p w:rsidR="0097579C" w:rsidRPr="00B138F3" w:rsidRDefault="0097579C" w:rsidP="0097579C">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97579C" w:rsidRPr="00B138F3" w:rsidRDefault="0097579C" w:rsidP="0097579C">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 xml:space="preserve">под кодом </w:t>
      </w:r>
      <w:r w:rsidRPr="00F54CF5">
        <w:rPr>
          <w:rFonts w:ascii="Miriam" w:hAnsi="Miriam" w:cs="Miriam"/>
          <w:b/>
          <w:lang w:val="af-ZA"/>
        </w:rPr>
        <w:t>«</w:t>
      </w:r>
      <w:r w:rsidRPr="00F54CF5">
        <w:rPr>
          <w:rFonts w:ascii="Sylfaen" w:hAnsi="Sylfaen" w:cs="Sylfaen"/>
          <w:b/>
          <w:lang w:val="hy-AM"/>
        </w:rPr>
        <w:t>ՄՍՄԴ</w:t>
      </w:r>
      <w:r w:rsidRPr="00F54CF5">
        <w:rPr>
          <w:rFonts w:ascii="Miriam" w:hAnsi="Miriam" w:cs="Miriam"/>
          <w:b/>
          <w:lang w:val="hy-AM"/>
        </w:rPr>
        <w:t>-</w:t>
      </w:r>
      <w:r w:rsidRPr="00F54CF5">
        <w:rPr>
          <w:rFonts w:ascii="Sylfaen" w:hAnsi="Sylfaen" w:cs="Sylfaen"/>
          <w:b/>
        </w:rPr>
        <w:t>Գ</w:t>
      </w:r>
      <w:r w:rsidRPr="00F54CF5">
        <w:rPr>
          <w:rFonts w:ascii="Sylfaen" w:hAnsi="Sylfaen" w:cs="Sylfaen"/>
          <w:b/>
          <w:lang w:val="hy-AM"/>
        </w:rPr>
        <w:t>Հ</w:t>
      </w:r>
      <w:r w:rsidRPr="00F54CF5">
        <w:rPr>
          <w:rFonts w:ascii="Sylfaen" w:hAnsi="Sylfaen" w:cs="Sylfaen"/>
          <w:b/>
          <w:lang w:val="af-ZA"/>
        </w:rPr>
        <w:t>ԱՊՁԲ</w:t>
      </w:r>
      <w:r w:rsidRPr="00F54CF5">
        <w:rPr>
          <w:rFonts w:ascii="Miriam" w:hAnsi="Miriam" w:cs="Miriam"/>
          <w:b/>
          <w:lang w:val="nb-NO"/>
        </w:rPr>
        <w:t>-</w:t>
      </w:r>
      <w:r w:rsidRPr="00F54CF5">
        <w:rPr>
          <w:rFonts w:ascii="Sylfaen" w:hAnsi="Sylfaen" w:cs="Miriam"/>
          <w:b/>
          <w:lang w:val="hy-AM"/>
        </w:rPr>
        <w:t>20/1</w:t>
      </w:r>
      <w:r w:rsidRPr="00F54CF5">
        <w:rPr>
          <w:rFonts w:ascii="Miriam" w:hAnsi="Miriam" w:cs="Miriam"/>
          <w:b/>
          <w:lang w:val="af-ZA"/>
        </w:rPr>
        <w:t>»</w:t>
      </w:r>
    </w:p>
    <w:p w:rsidR="0097579C" w:rsidRPr="00B138F3" w:rsidRDefault="0097579C" w:rsidP="0097579C">
      <w:pPr>
        <w:widowControl w:val="0"/>
        <w:spacing w:after="160"/>
        <w:ind w:left="-142" w:firstLine="142"/>
        <w:jc w:val="center"/>
        <w:rPr>
          <w:rFonts w:ascii="GHEA Grapalat" w:hAnsi="GHEA Grapalat"/>
          <w:i/>
        </w:rPr>
      </w:pPr>
    </w:p>
    <w:p w:rsidR="0097579C" w:rsidRPr="00B138F3" w:rsidRDefault="0097579C" w:rsidP="0097579C">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97579C" w:rsidRPr="00B138F3" w:rsidRDefault="0097579C" w:rsidP="0097579C">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97579C" w:rsidRPr="00B138F3" w:rsidRDefault="0097579C" w:rsidP="0097579C">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97579C" w:rsidRPr="00B138F3" w:rsidRDefault="0097579C" w:rsidP="0097579C">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97579C" w:rsidRPr="00B138F3" w:rsidTr="00C65D31">
        <w:tc>
          <w:tcPr>
            <w:tcW w:w="4643" w:type="dxa"/>
          </w:tcPr>
          <w:p w:rsidR="0097579C" w:rsidRPr="00B138F3" w:rsidRDefault="0097579C" w:rsidP="00C65D31">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97579C" w:rsidRPr="00B138F3" w:rsidRDefault="0097579C" w:rsidP="00C65D31">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97579C" w:rsidRPr="00B138F3" w:rsidRDefault="0097579C" w:rsidP="0097579C">
      <w:pPr>
        <w:widowControl w:val="0"/>
        <w:tabs>
          <w:tab w:val="left" w:pos="720"/>
          <w:tab w:val="left" w:pos="1440"/>
          <w:tab w:val="left" w:pos="8865"/>
        </w:tabs>
        <w:spacing w:after="160"/>
        <w:jc w:val="center"/>
        <w:rPr>
          <w:rFonts w:ascii="GHEA Grapalat" w:hAnsi="GHEA Grapalat" w:cs="Sylfaen"/>
        </w:rPr>
      </w:pPr>
    </w:p>
    <w:p w:rsidR="0097579C" w:rsidRPr="00B138F3" w:rsidRDefault="0097579C" w:rsidP="0097579C">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97579C" w:rsidRPr="00B138F3" w:rsidRDefault="0097579C" w:rsidP="0097579C">
      <w:pPr>
        <w:widowControl w:val="0"/>
        <w:spacing w:after="160"/>
        <w:ind w:firstLine="709"/>
        <w:jc w:val="both"/>
        <w:rPr>
          <w:rFonts w:ascii="GHEA Grapalat" w:hAnsi="GHEA Grapalat"/>
          <w:b/>
        </w:rPr>
      </w:pPr>
    </w:p>
    <w:p w:rsidR="0097579C" w:rsidRPr="00B138F3" w:rsidRDefault="0097579C" w:rsidP="0097579C">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97579C" w:rsidRPr="00B138F3" w:rsidRDefault="0097579C" w:rsidP="0097579C">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97579C" w:rsidRPr="00B138F3" w:rsidRDefault="0097579C" w:rsidP="0097579C">
      <w:pPr>
        <w:widowControl w:val="0"/>
        <w:spacing w:after="160"/>
        <w:ind w:firstLine="709"/>
        <w:jc w:val="both"/>
        <w:rPr>
          <w:rFonts w:ascii="GHEA Grapalat" w:hAnsi="GHEA Grapalat" w:cs="Times Armenian"/>
        </w:rPr>
      </w:pPr>
    </w:p>
    <w:p w:rsidR="0097579C" w:rsidRPr="00B138F3" w:rsidRDefault="0097579C" w:rsidP="0097579C">
      <w:pPr>
        <w:widowControl w:val="0"/>
        <w:spacing w:after="160"/>
        <w:jc w:val="center"/>
        <w:rPr>
          <w:rFonts w:ascii="GHEA Grapalat" w:hAnsi="GHEA Grapalat"/>
          <w:b/>
        </w:rPr>
      </w:pPr>
      <w:r w:rsidRPr="00B138F3">
        <w:rPr>
          <w:rFonts w:ascii="GHEA Grapalat" w:hAnsi="GHEA Grapalat"/>
          <w:b/>
        </w:rPr>
        <w:t>2.ПРАВА И ОБЯЗАННОСТИ СТОРОН</w:t>
      </w:r>
    </w:p>
    <w:p w:rsidR="0097579C" w:rsidRPr="00B138F3" w:rsidRDefault="0097579C" w:rsidP="0097579C">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количестватовара;</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97579C" w:rsidRPr="00B138F3" w:rsidRDefault="0097579C" w:rsidP="0097579C">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2.2.</w:t>
      </w:r>
      <w:r w:rsidRPr="00B138F3">
        <w:rPr>
          <w:rFonts w:ascii="GHEA Grapalat" w:hAnsi="GHEA Grapalat"/>
          <w:b/>
        </w:rPr>
        <w:tab/>
        <w:t>Покупатель обязан:</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97579C" w:rsidRPr="00B138F3" w:rsidRDefault="0097579C" w:rsidP="0097579C">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97579C" w:rsidRPr="00B138F3" w:rsidRDefault="0097579C" w:rsidP="0097579C">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97579C" w:rsidRPr="00B138F3" w:rsidRDefault="0097579C" w:rsidP="0097579C">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w:t>
      </w:r>
      <w:r w:rsidRPr="00B138F3">
        <w:rPr>
          <w:rFonts w:ascii="GHEA Grapalat" w:hAnsi="GHEA Grapalat"/>
        </w:rPr>
        <w:lastRenderedPageBreak/>
        <w:t xml:space="preserve">законодательством Республики Армения. </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97579C" w:rsidRPr="00B138F3" w:rsidRDefault="0097579C" w:rsidP="0097579C">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97579C" w:rsidRPr="00B138F3" w:rsidRDefault="0097579C" w:rsidP="0097579C">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97579C" w:rsidRPr="00B138F3" w:rsidRDefault="0097579C" w:rsidP="0097579C">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FootnoteReference"/>
          <w:rFonts w:ascii="GHEA Grapalat" w:hAnsi="GHEA Grapalat"/>
        </w:rPr>
        <w:footnoteReference w:customMarkFollows="1" w:id="19"/>
        <w:t>18</w:t>
      </w:r>
      <w:r w:rsidRPr="00B138F3">
        <w:rPr>
          <w:rFonts w:ascii="GHEA Grapalat" w:hAnsi="GHEA Grapalat"/>
        </w:rPr>
        <w:t>.</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w:t>
      </w:r>
      <w:r w:rsidRPr="00B138F3">
        <w:rPr>
          <w:rFonts w:ascii="GHEA Grapalat" w:hAnsi="GHEA Grapalat"/>
        </w:rPr>
        <w:lastRenderedPageBreak/>
        <w:t>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B138F3">
        <w:rPr>
          <w:rFonts w:ascii="Courier New" w:hAnsi="Courier New" w:cs="Courier New"/>
          <w:lang w:val="en-US"/>
        </w:rPr>
        <w:t> </w:t>
      </w:r>
      <w:r w:rsidRPr="00B138F3">
        <w:rPr>
          <w:rFonts w:ascii="GHEA Grapalat" w:hAnsi="GHEA Grapalat"/>
        </w:rPr>
        <w:t xml:space="preserve">не позднее чем до 30 декабря данного года. </w:t>
      </w:r>
    </w:p>
    <w:p w:rsidR="0097579C" w:rsidRPr="00B138F3" w:rsidRDefault="0097579C" w:rsidP="0097579C">
      <w:pPr>
        <w:widowControl w:val="0"/>
        <w:spacing w:after="160"/>
        <w:ind w:firstLine="720"/>
        <w:jc w:val="both"/>
        <w:rPr>
          <w:rFonts w:ascii="GHEA Grapalat" w:hAnsi="GHEA Grapalat" w:cs="Sylfaen"/>
          <w:i/>
          <w:u w:val="single"/>
          <w:lang w:val="hy-AM"/>
        </w:rPr>
      </w:pPr>
    </w:p>
    <w:p w:rsidR="0097579C" w:rsidRPr="00B138F3" w:rsidRDefault="0097579C" w:rsidP="0097579C">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97579C" w:rsidRPr="00B138F3" w:rsidRDefault="0097579C" w:rsidP="0097579C">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20"/>
        <w:t>19</w:t>
      </w:r>
      <w:r w:rsidRPr="00B138F3">
        <w:rPr>
          <w:rFonts w:ascii="GHEA Grapalat" w:hAnsi="GHEA Grapalat"/>
        </w:rPr>
        <w:t>.</w:t>
      </w:r>
    </w:p>
    <w:p w:rsidR="0097579C" w:rsidRPr="00B138F3" w:rsidRDefault="0097579C" w:rsidP="0097579C">
      <w:pPr>
        <w:widowControl w:val="0"/>
        <w:spacing w:after="160"/>
        <w:jc w:val="center"/>
        <w:rPr>
          <w:rFonts w:ascii="GHEA Grapalat" w:hAnsi="GHEA Grapalat"/>
          <w:b/>
        </w:rPr>
      </w:pPr>
      <w:r w:rsidRPr="00B138F3">
        <w:rPr>
          <w:rFonts w:ascii="GHEA Grapalat" w:hAnsi="GHEA Grapalat"/>
          <w:b/>
        </w:rPr>
        <w:t>5. ПЕРЕДАЧА И ПРИЕМ ТОВАРА</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97579C" w:rsidRDefault="0097579C" w:rsidP="0097579C">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97579C" w:rsidRDefault="0097579C" w:rsidP="0097579C">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97579C" w:rsidRDefault="0097579C" w:rsidP="0097579C">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97579C" w:rsidRDefault="0097579C" w:rsidP="0097579C">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97579C"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_____ рабочих дней с рабочего дня, следующего за </w:t>
      </w:r>
      <w:r>
        <w:rPr>
          <w:rFonts w:ascii="GHEA Grapalat" w:hAnsi="GHEA Grapalat"/>
        </w:rPr>
        <w:lastRenderedPageBreak/>
        <w:t>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97579C" w:rsidRDefault="0097579C" w:rsidP="0097579C">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7579C" w:rsidRDefault="0097579C" w:rsidP="0097579C">
      <w:pPr>
        <w:widowControl w:val="0"/>
        <w:tabs>
          <w:tab w:val="left" w:pos="1134"/>
        </w:tabs>
        <w:spacing w:after="160"/>
        <w:ind w:firstLine="567"/>
        <w:jc w:val="both"/>
        <w:rPr>
          <w:rFonts w:ascii="GHEA Grapalat" w:hAnsi="GHEA Grapalat"/>
        </w:rPr>
      </w:pPr>
    </w:p>
    <w:p w:rsidR="0097579C" w:rsidRPr="00B138F3" w:rsidRDefault="0097579C" w:rsidP="0097579C">
      <w:pPr>
        <w:widowControl w:val="0"/>
        <w:spacing w:after="160"/>
        <w:jc w:val="center"/>
        <w:rPr>
          <w:rFonts w:ascii="GHEA Grapalat" w:hAnsi="GHEA Grapalat"/>
          <w:b/>
        </w:rPr>
      </w:pPr>
      <w:r w:rsidRPr="00B138F3">
        <w:rPr>
          <w:rFonts w:ascii="GHEA Grapalat" w:hAnsi="GHEA Grapalat"/>
          <w:b/>
        </w:rPr>
        <w:t>6. ОТВЕТСТВЕННОСТЬ СТОРОН</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1"/>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 xml:space="preserve">Уплата пеней и (или) штрафов не освобождает стороны от полного </w:t>
      </w:r>
      <w:r w:rsidRPr="00B138F3">
        <w:rPr>
          <w:rFonts w:ascii="GHEA Grapalat" w:hAnsi="GHEA Grapalat"/>
        </w:rPr>
        <w:lastRenderedPageBreak/>
        <w:t>исполнения своих договорных обязательств.</w:t>
      </w:r>
    </w:p>
    <w:p w:rsidR="0097579C" w:rsidRPr="00B138F3" w:rsidRDefault="0097579C" w:rsidP="0097579C">
      <w:pPr>
        <w:rPr>
          <w:rFonts w:ascii="GHEA Grapalat" w:hAnsi="GHEA Grapalat"/>
          <w:lang w:val="hy-AM"/>
        </w:rPr>
      </w:pPr>
    </w:p>
    <w:p w:rsidR="0097579C" w:rsidRPr="00B138F3" w:rsidRDefault="0097579C" w:rsidP="0097579C">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7579C" w:rsidRPr="00B138F3" w:rsidRDefault="0097579C" w:rsidP="0097579C">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7579C" w:rsidRPr="00B138F3" w:rsidRDefault="0097579C" w:rsidP="0097579C">
      <w:pPr>
        <w:widowControl w:val="0"/>
        <w:spacing w:after="160"/>
        <w:jc w:val="center"/>
        <w:rPr>
          <w:rFonts w:ascii="GHEA Grapalat" w:hAnsi="GHEA Grapalat"/>
          <w:lang w:val="hy-AM"/>
        </w:rPr>
      </w:pPr>
    </w:p>
    <w:p w:rsidR="0097579C" w:rsidRPr="00B138F3" w:rsidRDefault="0097579C" w:rsidP="0097579C">
      <w:pPr>
        <w:widowControl w:val="0"/>
        <w:spacing w:after="160"/>
        <w:jc w:val="center"/>
        <w:rPr>
          <w:rFonts w:ascii="GHEA Grapalat" w:hAnsi="GHEA Grapalat"/>
          <w:b/>
        </w:rPr>
      </w:pPr>
      <w:r w:rsidRPr="00B138F3">
        <w:rPr>
          <w:rFonts w:ascii="GHEA Grapalat" w:hAnsi="GHEA Grapalat"/>
          <w:b/>
        </w:rPr>
        <w:t>8. ИНЫЕ УСЛОВИЯ</w:t>
      </w:r>
    </w:p>
    <w:p w:rsidR="0097579C" w:rsidRPr="00B138F3" w:rsidRDefault="0097579C" w:rsidP="0097579C">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97579C" w:rsidRPr="00B138F3" w:rsidRDefault="0097579C" w:rsidP="0097579C">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22"/>
        <w:t>21</w:t>
      </w:r>
      <w:r w:rsidRPr="00B138F3">
        <w:rPr>
          <w:rFonts w:ascii="GHEA Grapalat" w:hAnsi="GHEA Grapalat"/>
        </w:rPr>
        <w:t>.</w:t>
      </w:r>
    </w:p>
    <w:p w:rsidR="0097579C" w:rsidRPr="00B138F3" w:rsidRDefault="0097579C" w:rsidP="0097579C">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97579C" w:rsidRPr="00B138F3" w:rsidRDefault="0097579C" w:rsidP="0097579C">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w:t>
      </w:r>
      <w:r w:rsidRPr="00B138F3">
        <w:rPr>
          <w:rFonts w:ascii="GHEA Grapalat" w:hAnsi="GHEA Grapalat"/>
        </w:rPr>
        <w:lastRenderedPageBreak/>
        <w:t>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97579C" w:rsidRPr="00B138F3" w:rsidRDefault="0097579C" w:rsidP="0097579C">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97579C" w:rsidRPr="00B138F3" w:rsidRDefault="0097579C" w:rsidP="0097579C">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97579C" w:rsidRPr="00B138F3" w:rsidRDefault="0097579C" w:rsidP="0097579C">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97579C" w:rsidRPr="00B138F3" w:rsidRDefault="0097579C" w:rsidP="0097579C">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3"/>
        <w:t>22</w:t>
      </w:r>
      <w:r w:rsidRPr="00B138F3">
        <w:rPr>
          <w:rFonts w:ascii="GHEA Grapalat" w:hAnsi="GHEA Grapalat"/>
        </w:rPr>
        <w:t>.</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4"/>
        <w:t>23</w:t>
      </w:r>
      <w:r w:rsidRPr="00B138F3">
        <w:rPr>
          <w:rFonts w:ascii="GHEA Grapalat" w:hAnsi="GHEA Grapalat"/>
        </w:rPr>
        <w:t>.</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97579C" w:rsidRPr="00B138F3" w:rsidRDefault="0097579C" w:rsidP="0097579C">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97579C" w:rsidRPr="00B138F3" w:rsidRDefault="0097579C" w:rsidP="0097579C">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97579C" w:rsidRPr="00B138F3" w:rsidRDefault="0097579C" w:rsidP="0097579C">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97579C" w:rsidRPr="00B138F3" w:rsidRDefault="0097579C" w:rsidP="0097579C">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w:t>
      </w:r>
      <w:r w:rsidRPr="00B138F3">
        <w:rPr>
          <w:rFonts w:ascii="GHEA Grapalat" w:hAnsi="GHEA Grapalat"/>
        </w:rPr>
        <w:lastRenderedPageBreak/>
        <w:t>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w:t>
      </w:r>
      <w:r>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17 пункта 32 Приложения № </w:t>
      </w:r>
      <w:r>
        <w:rPr>
          <w:rFonts w:ascii="GHEA Grapalat" w:hAnsi="GHEA Grapalat"/>
        </w:rPr>
        <w:t>1</w:t>
      </w:r>
      <w:r w:rsidRPr="00B138F3">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138F3">
        <w:rPr>
          <w:rStyle w:val="FootnoteReference"/>
          <w:rFonts w:ascii="GHEA Grapalat" w:hAnsi="GHEA Grapalat"/>
        </w:rPr>
        <w:footnoteReference w:customMarkFollows="1" w:id="25"/>
        <w:t>24</w:t>
      </w:r>
    </w:p>
    <w:p w:rsidR="0097579C" w:rsidRPr="00B138F3" w:rsidRDefault="0097579C" w:rsidP="0097579C">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97579C" w:rsidRPr="00B138F3" w:rsidTr="00C65D31">
        <w:tc>
          <w:tcPr>
            <w:tcW w:w="4536" w:type="dxa"/>
          </w:tcPr>
          <w:p w:rsidR="0097579C" w:rsidRPr="00B138F3" w:rsidRDefault="0097579C" w:rsidP="00C65D31">
            <w:pPr>
              <w:widowControl w:val="0"/>
              <w:spacing w:after="160"/>
              <w:jc w:val="center"/>
              <w:rPr>
                <w:rFonts w:ascii="GHEA Grapalat" w:hAnsi="GHEA Grapalat" w:cs="Sylfaen"/>
                <w:b/>
                <w:bCs/>
              </w:rPr>
            </w:pPr>
            <w:r w:rsidRPr="00B138F3">
              <w:rPr>
                <w:rFonts w:ascii="GHEA Grapalat" w:hAnsi="GHEA Grapalat"/>
                <w:b/>
              </w:rPr>
              <w:t>ПОКУПАТЕЛЬ</w:t>
            </w:r>
          </w:p>
          <w:p w:rsidR="0097579C" w:rsidRPr="00B138F3" w:rsidRDefault="0097579C" w:rsidP="00C65D31">
            <w:pPr>
              <w:widowControl w:val="0"/>
              <w:jc w:val="center"/>
              <w:rPr>
                <w:rFonts w:ascii="GHEA Grapalat" w:hAnsi="GHEA Grapalat"/>
                <w:lang w:val="en-US"/>
              </w:rPr>
            </w:pPr>
            <w:r w:rsidRPr="00B138F3">
              <w:rPr>
                <w:rFonts w:ascii="GHEA Grapalat" w:hAnsi="GHEA Grapalat"/>
                <w:lang w:val="en-US"/>
              </w:rPr>
              <w:t>_______________________</w:t>
            </w:r>
          </w:p>
          <w:p w:rsidR="0097579C" w:rsidRPr="00B138F3" w:rsidRDefault="0097579C" w:rsidP="00C65D31">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97579C" w:rsidRPr="00B138F3" w:rsidRDefault="0097579C" w:rsidP="00C65D31">
            <w:pPr>
              <w:widowControl w:val="0"/>
              <w:spacing w:after="160"/>
              <w:jc w:val="center"/>
              <w:rPr>
                <w:rFonts w:ascii="GHEA Grapalat" w:hAnsi="GHEA Grapalat"/>
              </w:rPr>
            </w:pPr>
            <w:r w:rsidRPr="00B138F3">
              <w:rPr>
                <w:rFonts w:ascii="GHEA Grapalat" w:hAnsi="GHEA Grapalat"/>
              </w:rPr>
              <w:t>М. П.</w:t>
            </w:r>
          </w:p>
        </w:tc>
        <w:tc>
          <w:tcPr>
            <w:tcW w:w="760" w:type="dxa"/>
          </w:tcPr>
          <w:p w:rsidR="0097579C" w:rsidRPr="00B138F3" w:rsidRDefault="0097579C" w:rsidP="00C65D31">
            <w:pPr>
              <w:widowControl w:val="0"/>
              <w:spacing w:after="160"/>
              <w:jc w:val="center"/>
              <w:rPr>
                <w:rFonts w:ascii="GHEA Grapalat" w:hAnsi="GHEA Grapalat"/>
              </w:rPr>
            </w:pPr>
          </w:p>
        </w:tc>
        <w:tc>
          <w:tcPr>
            <w:tcW w:w="4343" w:type="dxa"/>
          </w:tcPr>
          <w:p w:rsidR="0097579C" w:rsidRPr="00B138F3" w:rsidRDefault="0097579C" w:rsidP="00C65D31">
            <w:pPr>
              <w:widowControl w:val="0"/>
              <w:spacing w:after="160"/>
              <w:jc w:val="center"/>
              <w:rPr>
                <w:rFonts w:ascii="GHEA Grapalat" w:hAnsi="GHEA Grapalat" w:cs="Sylfaen"/>
                <w:b/>
                <w:bCs/>
              </w:rPr>
            </w:pPr>
            <w:r w:rsidRPr="00B138F3">
              <w:rPr>
                <w:rFonts w:ascii="GHEA Grapalat" w:hAnsi="GHEA Grapalat"/>
                <w:b/>
              </w:rPr>
              <w:t>ПРОДАВЕЦ</w:t>
            </w:r>
          </w:p>
          <w:p w:rsidR="0097579C" w:rsidRPr="00B138F3" w:rsidRDefault="0097579C" w:rsidP="00C65D31">
            <w:pPr>
              <w:widowControl w:val="0"/>
              <w:jc w:val="center"/>
              <w:rPr>
                <w:rFonts w:ascii="GHEA Grapalat" w:hAnsi="GHEA Grapalat"/>
                <w:lang w:val="en-US"/>
              </w:rPr>
            </w:pPr>
            <w:r w:rsidRPr="00B138F3">
              <w:rPr>
                <w:rFonts w:ascii="GHEA Grapalat" w:hAnsi="GHEA Grapalat"/>
                <w:lang w:val="en-US"/>
              </w:rPr>
              <w:t>______________________</w:t>
            </w:r>
          </w:p>
          <w:p w:rsidR="0097579C" w:rsidRPr="00B138F3" w:rsidRDefault="0097579C" w:rsidP="00C65D31">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97579C" w:rsidRPr="00B138F3" w:rsidRDefault="0097579C" w:rsidP="00C65D31">
            <w:pPr>
              <w:widowControl w:val="0"/>
              <w:spacing w:after="160"/>
              <w:jc w:val="center"/>
              <w:rPr>
                <w:rFonts w:ascii="GHEA Grapalat" w:hAnsi="GHEA Grapalat"/>
              </w:rPr>
            </w:pPr>
            <w:r w:rsidRPr="00B138F3">
              <w:rPr>
                <w:rFonts w:ascii="GHEA Grapalat" w:hAnsi="GHEA Grapalat"/>
              </w:rPr>
              <w:t>М. П.</w:t>
            </w:r>
          </w:p>
        </w:tc>
      </w:tr>
    </w:tbl>
    <w:p w:rsidR="0097579C" w:rsidRDefault="0097579C" w:rsidP="0097579C">
      <w:pPr>
        <w:widowControl w:val="0"/>
        <w:spacing w:after="160"/>
        <w:ind w:firstLine="567"/>
        <w:jc w:val="both"/>
        <w:rPr>
          <w:rFonts w:ascii="GHEA Grapalat" w:hAnsi="GHEA Grapalat"/>
          <w:i/>
          <w:lang w:val="hy-AM"/>
        </w:rPr>
      </w:pPr>
    </w:p>
    <w:p w:rsidR="0097579C" w:rsidRPr="00B138F3" w:rsidRDefault="0097579C" w:rsidP="0097579C">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97579C" w:rsidRPr="00B138F3" w:rsidRDefault="0097579C" w:rsidP="0097579C">
      <w:pPr>
        <w:widowControl w:val="0"/>
        <w:spacing w:after="160"/>
        <w:rPr>
          <w:rFonts w:ascii="GHEA Grapalat" w:hAnsi="GHEA Grapalat"/>
        </w:rPr>
      </w:pPr>
    </w:p>
    <w:p w:rsidR="0097579C" w:rsidRPr="00382B60" w:rsidRDefault="0097579C" w:rsidP="0097579C">
      <w:pPr>
        <w:widowControl w:val="0"/>
        <w:spacing w:after="160"/>
        <w:jc w:val="right"/>
        <w:rPr>
          <w:rFonts w:ascii="GHEA Grapalat" w:hAnsi="GHEA Grapalat"/>
        </w:rPr>
        <w:sectPr w:rsidR="0097579C" w:rsidRPr="00382B60" w:rsidSect="000811C1">
          <w:footerReference w:type="default" r:id="rId8"/>
          <w:footnotePr>
            <w:pos w:val="beneathText"/>
          </w:footnotePr>
          <w:pgSz w:w="11906" w:h="16838" w:code="9"/>
          <w:pgMar w:top="993" w:right="1418" w:bottom="1418" w:left="1418" w:header="561" w:footer="561" w:gutter="0"/>
          <w:cols w:space="720"/>
          <w:docGrid w:linePitch="326"/>
        </w:sectPr>
      </w:pPr>
    </w:p>
    <w:p w:rsidR="0097579C" w:rsidRPr="00B138F3" w:rsidRDefault="0097579C" w:rsidP="0097579C">
      <w:pPr>
        <w:widowControl w:val="0"/>
        <w:spacing w:after="160"/>
        <w:jc w:val="right"/>
        <w:rPr>
          <w:rFonts w:ascii="GHEA Grapalat" w:hAnsi="GHEA Grapalat"/>
          <w:i/>
        </w:rPr>
      </w:pPr>
      <w:r w:rsidRPr="00B138F3">
        <w:rPr>
          <w:rFonts w:ascii="GHEA Grapalat" w:hAnsi="GHEA Grapalat"/>
          <w:i/>
        </w:rPr>
        <w:lastRenderedPageBreak/>
        <w:t>Приложение № 1</w:t>
      </w:r>
    </w:p>
    <w:p w:rsidR="0097579C" w:rsidRPr="00B138F3" w:rsidRDefault="0097579C" w:rsidP="0097579C">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97579C" w:rsidRPr="00B138F3" w:rsidRDefault="0097579C" w:rsidP="0097579C">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26"/>
        <w:t>*</w:t>
      </w:r>
    </w:p>
    <w:p w:rsidR="0097579C" w:rsidRPr="00B138F3" w:rsidRDefault="0097579C" w:rsidP="0097579C">
      <w:pPr>
        <w:widowControl w:val="0"/>
        <w:spacing w:after="160"/>
        <w:jc w:val="right"/>
        <w:rPr>
          <w:rFonts w:ascii="GHEA Grapalat" w:hAnsi="GHEA Grapalat"/>
        </w:rPr>
      </w:pPr>
      <w:r w:rsidRPr="00B138F3">
        <w:rPr>
          <w:rFonts w:ascii="GHEA Grapalat" w:hAnsi="GHEA Grapalat"/>
        </w:rPr>
        <w:t>Драмов РА</w:t>
      </w:r>
    </w:p>
    <w:tbl>
      <w:tblPr>
        <w:tblW w:w="16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925"/>
        <w:gridCol w:w="1467"/>
        <w:gridCol w:w="1085"/>
        <w:gridCol w:w="1559"/>
        <w:gridCol w:w="1134"/>
        <w:gridCol w:w="1104"/>
        <w:gridCol w:w="880"/>
        <w:gridCol w:w="1158"/>
        <w:gridCol w:w="947"/>
      </w:tblGrid>
      <w:tr w:rsidR="0097579C" w:rsidRPr="00B138F3" w:rsidTr="00C65D31">
        <w:trPr>
          <w:jc w:val="center"/>
        </w:trPr>
        <w:tc>
          <w:tcPr>
            <w:tcW w:w="16775" w:type="dxa"/>
            <w:gridSpan w:val="12"/>
          </w:tcPr>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Товар</w:t>
            </w:r>
          </w:p>
        </w:tc>
      </w:tr>
      <w:tr w:rsidR="0097579C" w:rsidRPr="00B138F3" w:rsidTr="00C65D31">
        <w:trPr>
          <w:trHeight w:val="219"/>
          <w:jc w:val="center"/>
        </w:trPr>
        <w:tc>
          <w:tcPr>
            <w:tcW w:w="1242" w:type="dxa"/>
            <w:vMerge w:val="restart"/>
            <w:vAlign w:val="center"/>
          </w:tcPr>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97579C" w:rsidRPr="00B138F3" w:rsidRDefault="0097579C" w:rsidP="00C65D31">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97579C" w:rsidRPr="00B138F3" w:rsidRDefault="0097579C" w:rsidP="00C65D31">
            <w:pPr>
              <w:widowControl w:val="0"/>
              <w:ind w:left="-96" w:right="-108"/>
              <w:jc w:val="center"/>
              <w:rPr>
                <w:rFonts w:ascii="GHEA Grapalat" w:hAnsi="GHEA Grapalat"/>
                <w:sz w:val="16"/>
                <w:szCs w:val="16"/>
              </w:rPr>
            </w:pPr>
            <w:r w:rsidRPr="00B138F3">
              <w:rPr>
                <w:rFonts w:ascii="GHEA Grapalat" w:hAnsi="GHEA Grapalat"/>
                <w:sz w:val="16"/>
                <w:szCs w:val="16"/>
              </w:rPr>
              <w:t xml:space="preserve">товарный знак,маркаи наименование производителя </w:t>
            </w:r>
            <w:r>
              <w:rPr>
                <w:rStyle w:val="FootnoteReference"/>
                <w:rFonts w:ascii="GHEA Grapalat" w:hAnsi="GHEA Grapalat"/>
                <w:sz w:val="16"/>
                <w:szCs w:val="16"/>
              </w:rPr>
              <w:footnoteReference w:customMarkFollows="1" w:id="27"/>
              <w:t>**</w:t>
            </w:r>
          </w:p>
        </w:tc>
        <w:tc>
          <w:tcPr>
            <w:tcW w:w="1467" w:type="dxa"/>
            <w:vMerge w:val="restart"/>
            <w:vAlign w:val="center"/>
          </w:tcPr>
          <w:p w:rsidR="0097579C" w:rsidRPr="00B138F3" w:rsidRDefault="0097579C" w:rsidP="00C65D31">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97579C" w:rsidRPr="00B138F3" w:rsidRDefault="0097579C" w:rsidP="00C65D31">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97579C" w:rsidRPr="00B138F3" w:rsidRDefault="0097579C" w:rsidP="00C65D31">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97579C" w:rsidRPr="00B138F3" w:rsidRDefault="0097579C" w:rsidP="00C65D31">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04" w:type="dxa"/>
            <w:vMerge w:val="restart"/>
            <w:vAlign w:val="center"/>
          </w:tcPr>
          <w:p w:rsidR="0097579C" w:rsidRPr="00B138F3" w:rsidRDefault="0097579C" w:rsidP="00C65D31">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985" w:type="dxa"/>
            <w:gridSpan w:val="3"/>
            <w:vAlign w:val="center"/>
          </w:tcPr>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поставки</w:t>
            </w:r>
          </w:p>
        </w:tc>
      </w:tr>
      <w:tr w:rsidR="0097579C" w:rsidRPr="00B138F3" w:rsidTr="00C65D31">
        <w:trPr>
          <w:trHeight w:val="445"/>
          <w:jc w:val="center"/>
        </w:trPr>
        <w:tc>
          <w:tcPr>
            <w:tcW w:w="1242" w:type="dxa"/>
            <w:vMerge/>
            <w:vAlign w:val="center"/>
          </w:tcPr>
          <w:p w:rsidR="0097579C" w:rsidRPr="00B138F3" w:rsidRDefault="0097579C" w:rsidP="00C65D31">
            <w:pPr>
              <w:widowControl w:val="0"/>
              <w:jc w:val="center"/>
              <w:rPr>
                <w:rFonts w:ascii="GHEA Grapalat" w:hAnsi="GHEA Grapalat"/>
                <w:sz w:val="16"/>
                <w:szCs w:val="16"/>
              </w:rPr>
            </w:pPr>
          </w:p>
        </w:tc>
        <w:tc>
          <w:tcPr>
            <w:tcW w:w="2715" w:type="dxa"/>
            <w:vMerge/>
            <w:vAlign w:val="center"/>
          </w:tcPr>
          <w:p w:rsidR="0097579C" w:rsidRPr="00B138F3" w:rsidRDefault="0097579C" w:rsidP="00C65D31">
            <w:pPr>
              <w:widowControl w:val="0"/>
              <w:jc w:val="center"/>
              <w:rPr>
                <w:rFonts w:ascii="GHEA Grapalat" w:hAnsi="GHEA Grapalat"/>
                <w:sz w:val="16"/>
                <w:szCs w:val="16"/>
              </w:rPr>
            </w:pPr>
          </w:p>
        </w:tc>
        <w:tc>
          <w:tcPr>
            <w:tcW w:w="1559" w:type="dxa"/>
            <w:vMerge/>
            <w:vAlign w:val="center"/>
          </w:tcPr>
          <w:p w:rsidR="0097579C" w:rsidRPr="00B138F3" w:rsidRDefault="0097579C" w:rsidP="00C65D31">
            <w:pPr>
              <w:widowControl w:val="0"/>
              <w:jc w:val="center"/>
              <w:rPr>
                <w:rFonts w:ascii="GHEA Grapalat" w:hAnsi="GHEA Grapalat"/>
                <w:sz w:val="16"/>
                <w:szCs w:val="16"/>
              </w:rPr>
            </w:pPr>
          </w:p>
        </w:tc>
        <w:tc>
          <w:tcPr>
            <w:tcW w:w="1925" w:type="dxa"/>
            <w:vMerge/>
            <w:vAlign w:val="center"/>
          </w:tcPr>
          <w:p w:rsidR="0097579C" w:rsidRPr="00B138F3" w:rsidRDefault="0097579C" w:rsidP="00C65D31">
            <w:pPr>
              <w:widowControl w:val="0"/>
              <w:jc w:val="center"/>
              <w:rPr>
                <w:rFonts w:ascii="GHEA Grapalat" w:hAnsi="GHEA Grapalat"/>
                <w:sz w:val="16"/>
                <w:szCs w:val="16"/>
              </w:rPr>
            </w:pPr>
          </w:p>
        </w:tc>
        <w:tc>
          <w:tcPr>
            <w:tcW w:w="1467" w:type="dxa"/>
            <w:vMerge/>
            <w:vAlign w:val="center"/>
          </w:tcPr>
          <w:p w:rsidR="0097579C" w:rsidRPr="00B138F3" w:rsidRDefault="0097579C" w:rsidP="00C65D31">
            <w:pPr>
              <w:widowControl w:val="0"/>
              <w:jc w:val="center"/>
              <w:rPr>
                <w:rFonts w:ascii="GHEA Grapalat" w:hAnsi="GHEA Grapalat"/>
                <w:sz w:val="16"/>
                <w:szCs w:val="16"/>
              </w:rPr>
            </w:pPr>
          </w:p>
        </w:tc>
        <w:tc>
          <w:tcPr>
            <w:tcW w:w="1085" w:type="dxa"/>
            <w:vMerge/>
            <w:vAlign w:val="center"/>
          </w:tcPr>
          <w:p w:rsidR="0097579C" w:rsidRPr="00B138F3" w:rsidRDefault="0097579C" w:rsidP="00C65D31">
            <w:pPr>
              <w:widowControl w:val="0"/>
              <w:jc w:val="center"/>
              <w:rPr>
                <w:rFonts w:ascii="GHEA Grapalat" w:hAnsi="GHEA Grapalat"/>
                <w:sz w:val="16"/>
                <w:szCs w:val="16"/>
              </w:rPr>
            </w:pPr>
          </w:p>
        </w:tc>
        <w:tc>
          <w:tcPr>
            <w:tcW w:w="1559" w:type="dxa"/>
            <w:vMerge/>
            <w:vAlign w:val="center"/>
          </w:tcPr>
          <w:p w:rsidR="0097579C" w:rsidRPr="00B138F3" w:rsidRDefault="0097579C" w:rsidP="00C65D31">
            <w:pPr>
              <w:widowControl w:val="0"/>
              <w:jc w:val="center"/>
              <w:rPr>
                <w:rFonts w:ascii="GHEA Grapalat" w:hAnsi="GHEA Grapalat"/>
                <w:sz w:val="16"/>
                <w:szCs w:val="16"/>
              </w:rPr>
            </w:pPr>
          </w:p>
        </w:tc>
        <w:tc>
          <w:tcPr>
            <w:tcW w:w="1134" w:type="dxa"/>
            <w:vMerge/>
            <w:vAlign w:val="center"/>
          </w:tcPr>
          <w:p w:rsidR="0097579C" w:rsidRPr="00B138F3" w:rsidRDefault="0097579C" w:rsidP="00C65D31">
            <w:pPr>
              <w:widowControl w:val="0"/>
              <w:jc w:val="center"/>
              <w:rPr>
                <w:rFonts w:ascii="GHEA Grapalat" w:hAnsi="GHEA Grapalat"/>
                <w:sz w:val="16"/>
                <w:szCs w:val="16"/>
              </w:rPr>
            </w:pPr>
          </w:p>
        </w:tc>
        <w:tc>
          <w:tcPr>
            <w:tcW w:w="1104" w:type="dxa"/>
            <w:vMerge/>
            <w:vAlign w:val="center"/>
          </w:tcPr>
          <w:p w:rsidR="0097579C" w:rsidRPr="00B138F3" w:rsidRDefault="0097579C" w:rsidP="00C65D31">
            <w:pPr>
              <w:widowControl w:val="0"/>
              <w:jc w:val="center"/>
              <w:rPr>
                <w:rFonts w:ascii="GHEA Grapalat" w:hAnsi="GHEA Grapalat"/>
                <w:sz w:val="16"/>
                <w:szCs w:val="16"/>
              </w:rPr>
            </w:pPr>
          </w:p>
        </w:tc>
        <w:tc>
          <w:tcPr>
            <w:tcW w:w="880" w:type="dxa"/>
            <w:vAlign w:val="center"/>
          </w:tcPr>
          <w:p w:rsidR="0097579C" w:rsidRPr="00B138F3" w:rsidRDefault="0097579C" w:rsidP="00C65D31">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97579C" w:rsidRPr="00B138F3" w:rsidRDefault="0097579C" w:rsidP="00C65D31">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97579C" w:rsidRPr="00B138F3" w:rsidRDefault="0097579C" w:rsidP="00C65D31">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28"/>
              <w:t>***</w:t>
            </w:r>
          </w:p>
        </w:tc>
      </w:tr>
      <w:tr w:rsidR="0097579C" w:rsidRPr="00B138F3" w:rsidTr="00C65D31">
        <w:trPr>
          <w:trHeight w:val="246"/>
          <w:jc w:val="center"/>
        </w:trPr>
        <w:tc>
          <w:tcPr>
            <w:tcW w:w="1242" w:type="dxa"/>
          </w:tcPr>
          <w:p w:rsidR="0097579C" w:rsidRPr="0000105F" w:rsidRDefault="0097579C" w:rsidP="00C65D31">
            <w:pPr>
              <w:widowControl w:val="0"/>
              <w:jc w:val="center"/>
              <w:rPr>
                <w:rFonts w:ascii="GHEA Grapalat" w:hAnsi="GHEA Grapalat"/>
                <w:sz w:val="16"/>
                <w:szCs w:val="16"/>
                <w:highlight w:val="yellow"/>
                <w:lang w:val="en-US"/>
              </w:rPr>
            </w:pPr>
            <w:r w:rsidRPr="0000105F">
              <w:rPr>
                <w:rFonts w:ascii="GHEA Grapalat" w:hAnsi="GHEA Grapalat"/>
                <w:sz w:val="16"/>
                <w:szCs w:val="16"/>
                <w:highlight w:val="yellow"/>
                <w:lang w:val="en-US"/>
              </w:rPr>
              <w:t>1</w:t>
            </w:r>
          </w:p>
        </w:tc>
        <w:tc>
          <w:tcPr>
            <w:tcW w:w="2715" w:type="dxa"/>
          </w:tcPr>
          <w:p w:rsidR="0097579C" w:rsidRPr="0016415E" w:rsidRDefault="0097579C" w:rsidP="00C65D31">
            <w:pPr>
              <w:widowControl w:val="0"/>
              <w:jc w:val="center"/>
              <w:rPr>
                <w:rFonts w:ascii="GHEA Grapalat" w:hAnsi="GHEA Grapalat"/>
                <w:sz w:val="16"/>
                <w:szCs w:val="16"/>
                <w:highlight w:val="yellow"/>
                <w:lang w:val="en-US"/>
              </w:rPr>
            </w:pPr>
            <w:r>
              <w:rPr>
                <w:rFonts w:ascii="Calibri" w:hAnsi="Calibri" w:cs="Calibri"/>
                <w:color w:val="000000"/>
                <w:highlight w:val="yellow"/>
                <w:lang w:val="en-US"/>
              </w:rPr>
              <w:t>9134210</w:t>
            </w:r>
          </w:p>
        </w:tc>
        <w:tc>
          <w:tcPr>
            <w:tcW w:w="1559" w:type="dxa"/>
          </w:tcPr>
          <w:p w:rsidR="0097579C" w:rsidRPr="0000105F" w:rsidRDefault="0097579C" w:rsidP="00C65D31">
            <w:pPr>
              <w:widowControl w:val="0"/>
              <w:jc w:val="center"/>
              <w:rPr>
                <w:rFonts w:ascii="GHEA Grapalat" w:hAnsi="GHEA Grapalat"/>
                <w:sz w:val="16"/>
                <w:szCs w:val="16"/>
                <w:highlight w:val="yellow"/>
              </w:rPr>
            </w:pPr>
            <w:r w:rsidRPr="0000105F">
              <w:rPr>
                <w:rFonts w:ascii="GHEA Grapalat" w:hAnsi="GHEA Grapalat"/>
                <w:i/>
                <w:highlight w:val="yellow"/>
              </w:rPr>
              <w:t>дизельное топливо</w:t>
            </w:r>
          </w:p>
        </w:tc>
        <w:tc>
          <w:tcPr>
            <w:tcW w:w="1925" w:type="dxa"/>
          </w:tcPr>
          <w:p w:rsidR="0097579C" w:rsidRPr="0000105F" w:rsidRDefault="0097579C" w:rsidP="00C65D31">
            <w:pPr>
              <w:widowControl w:val="0"/>
              <w:jc w:val="center"/>
              <w:rPr>
                <w:rFonts w:ascii="GHEA Grapalat" w:hAnsi="GHEA Grapalat"/>
                <w:sz w:val="12"/>
                <w:szCs w:val="12"/>
                <w:highlight w:val="yellow"/>
              </w:rPr>
            </w:pPr>
            <w:r w:rsidRPr="0000105F">
              <w:rPr>
                <w:sz w:val="12"/>
                <w:szCs w:val="12"/>
                <w:highlight w:val="yellow"/>
              </w:rPr>
              <w:br/>
            </w:r>
          </w:p>
        </w:tc>
        <w:tc>
          <w:tcPr>
            <w:tcW w:w="1467" w:type="dxa"/>
          </w:tcPr>
          <w:p w:rsidR="0097579C" w:rsidRPr="0000105F" w:rsidRDefault="0097579C" w:rsidP="00C65D31">
            <w:pPr>
              <w:widowControl w:val="0"/>
              <w:jc w:val="center"/>
              <w:rPr>
                <w:rFonts w:ascii="GHEA Grapalat" w:hAnsi="GHEA Grapalat"/>
                <w:sz w:val="16"/>
                <w:szCs w:val="16"/>
                <w:highlight w:val="yellow"/>
              </w:rPr>
            </w:pPr>
            <w:r w:rsidRPr="0000105F">
              <w:rPr>
                <w:rFonts w:ascii="Arial" w:hAnsi="Arial" w:cs="Arial"/>
                <w:color w:val="222222"/>
                <w:sz w:val="12"/>
                <w:szCs w:val="12"/>
                <w:highlight w:val="yellow"/>
                <w:shd w:val="clear" w:color="auto" w:fill="F8F9FA"/>
              </w:rPr>
              <w:t xml:space="preserve">Цетановое число не менее 51, Цетановый индекс не менее 46, Плотность при 150 С при 820–845 кг / м3, Содержание серы не более 350 мг / кг, Температура воспламенения не менее 550 С; остаток </w:t>
            </w:r>
            <w:r w:rsidRPr="0000105F">
              <w:rPr>
                <w:rFonts w:ascii="Arial" w:hAnsi="Arial" w:cs="Arial"/>
                <w:color w:val="222222"/>
                <w:sz w:val="12"/>
                <w:szCs w:val="12"/>
                <w:highlight w:val="yellow"/>
                <w:shd w:val="clear" w:color="auto" w:fill="F8F9FA"/>
              </w:rPr>
              <w:lastRenderedPageBreak/>
              <w:t>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Технический регламент на топливо, утвержденный Указом № 1592-Н от 11 ноября.</w:t>
            </w:r>
          </w:p>
        </w:tc>
        <w:tc>
          <w:tcPr>
            <w:tcW w:w="1085" w:type="dxa"/>
          </w:tcPr>
          <w:p w:rsidR="0097579C" w:rsidRPr="0000105F" w:rsidRDefault="0097579C" w:rsidP="00C65D31">
            <w:pPr>
              <w:widowControl w:val="0"/>
              <w:jc w:val="center"/>
              <w:rPr>
                <w:rFonts w:ascii="GHEA Grapalat" w:hAnsi="GHEA Grapalat"/>
                <w:sz w:val="16"/>
                <w:szCs w:val="16"/>
                <w:highlight w:val="yellow"/>
              </w:rPr>
            </w:pPr>
            <w:r w:rsidRPr="0000105F">
              <w:rPr>
                <w:rFonts w:ascii="GHEA Grapalat" w:hAnsi="GHEA Grapalat"/>
                <w:sz w:val="16"/>
                <w:szCs w:val="16"/>
                <w:highlight w:val="yellow"/>
              </w:rPr>
              <w:lastRenderedPageBreak/>
              <w:t>ЛИТР</w:t>
            </w:r>
          </w:p>
        </w:tc>
        <w:tc>
          <w:tcPr>
            <w:tcW w:w="1559" w:type="dxa"/>
          </w:tcPr>
          <w:p w:rsidR="0097579C" w:rsidRPr="0000105F" w:rsidRDefault="0097579C" w:rsidP="00C65D31">
            <w:pPr>
              <w:widowControl w:val="0"/>
              <w:jc w:val="center"/>
              <w:rPr>
                <w:rFonts w:ascii="GHEA Grapalat" w:hAnsi="GHEA Grapalat"/>
                <w:sz w:val="16"/>
                <w:szCs w:val="16"/>
                <w:highlight w:val="yellow"/>
              </w:rPr>
            </w:pPr>
          </w:p>
        </w:tc>
        <w:tc>
          <w:tcPr>
            <w:tcW w:w="1134" w:type="dxa"/>
          </w:tcPr>
          <w:p w:rsidR="0097579C" w:rsidRPr="0016415E" w:rsidRDefault="0097579C" w:rsidP="00C65D31">
            <w:pPr>
              <w:jc w:val="center"/>
              <w:rPr>
                <w:rFonts w:ascii="GHEA Grapalat" w:hAnsi="GHEA Grapalat"/>
                <w:sz w:val="18"/>
                <w:szCs w:val="18"/>
                <w:highlight w:val="yellow"/>
                <w:lang w:val="en-US"/>
              </w:rPr>
            </w:pPr>
            <w:r>
              <w:rPr>
                <w:rFonts w:ascii="GHEA Grapalat" w:hAnsi="GHEA Grapalat"/>
                <w:sz w:val="18"/>
                <w:szCs w:val="18"/>
                <w:highlight w:val="yellow"/>
                <w:lang w:val="en-US"/>
              </w:rPr>
              <w:t xml:space="preserve"> </w:t>
            </w:r>
          </w:p>
        </w:tc>
        <w:tc>
          <w:tcPr>
            <w:tcW w:w="1104" w:type="dxa"/>
          </w:tcPr>
          <w:p w:rsidR="0097579C" w:rsidRPr="0016415E" w:rsidRDefault="0097579C" w:rsidP="00C65D31">
            <w:pPr>
              <w:jc w:val="center"/>
              <w:rPr>
                <w:rFonts w:ascii="GHEA Grapalat" w:hAnsi="GHEA Grapalat"/>
                <w:sz w:val="20"/>
                <w:highlight w:val="yellow"/>
                <w:lang w:val="en-US"/>
              </w:rPr>
            </w:pPr>
            <w:r>
              <w:rPr>
                <w:rFonts w:ascii="GHEA Grapalat" w:hAnsi="GHEA Grapalat"/>
                <w:sz w:val="20"/>
                <w:highlight w:val="yellow"/>
                <w:lang w:val="en-US"/>
              </w:rPr>
              <w:t>5000</w:t>
            </w:r>
          </w:p>
        </w:tc>
        <w:tc>
          <w:tcPr>
            <w:tcW w:w="880" w:type="dxa"/>
          </w:tcPr>
          <w:p w:rsidR="0097579C" w:rsidRPr="005957B4" w:rsidRDefault="0097579C" w:rsidP="00C65D31">
            <w:pPr>
              <w:widowControl w:val="0"/>
              <w:jc w:val="center"/>
              <w:rPr>
                <w:rFonts w:ascii="GHEA Grapalat" w:hAnsi="GHEA Grapalat"/>
                <w:sz w:val="16"/>
                <w:szCs w:val="16"/>
              </w:rPr>
            </w:pPr>
            <w:r w:rsidRPr="005957B4">
              <w:rPr>
                <w:rFonts w:ascii="GHEA Grapalat" w:hAnsi="GHEA Grapalat"/>
                <w:sz w:val="16"/>
                <w:szCs w:val="16"/>
              </w:rPr>
              <w:t>Автозаправочная станция (собственная или арендов</w:t>
            </w:r>
            <w:r w:rsidRPr="005957B4">
              <w:rPr>
                <w:rFonts w:ascii="GHEA Grapalat" w:hAnsi="GHEA Grapalat"/>
                <w:sz w:val="16"/>
                <w:szCs w:val="16"/>
              </w:rPr>
              <w:lastRenderedPageBreak/>
              <w:t>анная) в селе Арарат</w:t>
            </w:r>
          </w:p>
        </w:tc>
        <w:tc>
          <w:tcPr>
            <w:tcW w:w="1158" w:type="dxa"/>
          </w:tcPr>
          <w:p w:rsidR="0097579C" w:rsidRPr="0016415E" w:rsidRDefault="0097579C" w:rsidP="00C65D31">
            <w:pPr>
              <w:widowControl w:val="0"/>
              <w:jc w:val="center"/>
              <w:rPr>
                <w:rFonts w:ascii="GHEA Grapalat" w:hAnsi="GHEA Grapalat"/>
                <w:sz w:val="16"/>
                <w:szCs w:val="16"/>
                <w:lang w:val="en-US"/>
              </w:rPr>
            </w:pPr>
            <w:r>
              <w:rPr>
                <w:rFonts w:ascii="GHEA Grapalat" w:hAnsi="GHEA Grapalat"/>
                <w:sz w:val="16"/>
                <w:szCs w:val="16"/>
                <w:lang w:val="en-US"/>
              </w:rPr>
              <w:lastRenderedPageBreak/>
              <w:t>5000</w:t>
            </w:r>
          </w:p>
        </w:tc>
        <w:tc>
          <w:tcPr>
            <w:tcW w:w="947" w:type="dxa"/>
          </w:tcPr>
          <w:p w:rsidR="0097579C" w:rsidRPr="005957B4" w:rsidRDefault="0097579C" w:rsidP="00C65D31">
            <w:pPr>
              <w:widowControl w:val="0"/>
              <w:rPr>
                <w:rFonts w:ascii="GHEA Grapalat" w:hAnsi="GHEA Grapalat"/>
                <w:sz w:val="16"/>
                <w:szCs w:val="16"/>
              </w:rPr>
            </w:pPr>
            <w:r w:rsidRPr="008842CE">
              <w:rPr>
                <w:rFonts w:ascii="GHEA Grapalat" w:hAnsi="GHEA Grapalat"/>
                <w:i/>
              </w:rPr>
              <w:t>в день вступления</w:t>
            </w:r>
            <w:r w:rsidRPr="00E861BF">
              <w:rPr>
                <w:rFonts w:ascii="GHEA Grapalat" w:hAnsi="GHEA Grapalat"/>
                <w:i/>
              </w:rPr>
              <w:t xml:space="preserve"> догово</w:t>
            </w:r>
            <w:r w:rsidRPr="00E861BF">
              <w:rPr>
                <w:rFonts w:ascii="GHEA Grapalat" w:hAnsi="GHEA Grapalat"/>
                <w:i/>
              </w:rPr>
              <w:lastRenderedPageBreak/>
              <w:t>р</w:t>
            </w:r>
            <w:r w:rsidRPr="005957B4">
              <w:rPr>
                <w:rFonts w:ascii="GHEA Grapalat" w:hAnsi="GHEA Grapalat"/>
                <w:i/>
              </w:rPr>
              <w:t xml:space="preserve">а до </w:t>
            </w:r>
            <w:r w:rsidRPr="00904AA7">
              <w:rPr>
                <w:rFonts w:ascii="GHEA Grapalat" w:hAnsi="GHEA Grapalat"/>
                <w:i/>
                <w:sz w:val="18"/>
                <w:szCs w:val="18"/>
              </w:rPr>
              <w:t>25.</w:t>
            </w:r>
            <w:r w:rsidRPr="005957B4">
              <w:rPr>
                <w:rFonts w:ascii="GHEA Grapalat" w:hAnsi="GHEA Grapalat"/>
                <w:i/>
                <w:sz w:val="18"/>
                <w:szCs w:val="18"/>
              </w:rPr>
              <w:t>12.2020г</w:t>
            </w:r>
            <w:r w:rsidRPr="005957B4">
              <w:rPr>
                <w:rFonts w:ascii="GHEA Grapalat" w:hAnsi="GHEA Grapalat"/>
                <w:i/>
              </w:rPr>
              <w:t xml:space="preserve">  </w:t>
            </w:r>
          </w:p>
        </w:tc>
      </w:tr>
      <w:tr w:rsidR="0097579C" w:rsidRPr="00B138F3" w:rsidTr="00C65D31">
        <w:trPr>
          <w:jc w:val="center"/>
        </w:trPr>
        <w:tc>
          <w:tcPr>
            <w:tcW w:w="1242" w:type="dxa"/>
          </w:tcPr>
          <w:p w:rsidR="0097579C" w:rsidRPr="00B138F3" w:rsidRDefault="0097579C" w:rsidP="00C65D31">
            <w:pPr>
              <w:widowControl w:val="0"/>
              <w:jc w:val="center"/>
              <w:rPr>
                <w:rFonts w:ascii="GHEA Grapalat" w:hAnsi="GHEA Grapalat"/>
                <w:sz w:val="16"/>
                <w:szCs w:val="16"/>
              </w:rPr>
            </w:pPr>
          </w:p>
        </w:tc>
        <w:tc>
          <w:tcPr>
            <w:tcW w:w="2715" w:type="dxa"/>
          </w:tcPr>
          <w:p w:rsidR="0097579C" w:rsidRPr="00B138F3" w:rsidRDefault="0097579C" w:rsidP="00C65D31">
            <w:pPr>
              <w:widowControl w:val="0"/>
              <w:jc w:val="center"/>
              <w:rPr>
                <w:rFonts w:ascii="GHEA Grapalat" w:hAnsi="GHEA Grapalat"/>
                <w:sz w:val="16"/>
                <w:szCs w:val="16"/>
              </w:rPr>
            </w:pPr>
          </w:p>
        </w:tc>
        <w:tc>
          <w:tcPr>
            <w:tcW w:w="1559" w:type="dxa"/>
          </w:tcPr>
          <w:p w:rsidR="0097579C" w:rsidRPr="00B138F3" w:rsidRDefault="0097579C" w:rsidP="00C65D31">
            <w:pPr>
              <w:widowControl w:val="0"/>
              <w:jc w:val="center"/>
              <w:rPr>
                <w:rFonts w:ascii="GHEA Grapalat" w:hAnsi="GHEA Grapalat"/>
                <w:sz w:val="16"/>
                <w:szCs w:val="16"/>
              </w:rPr>
            </w:pPr>
          </w:p>
        </w:tc>
        <w:tc>
          <w:tcPr>
            <w:tcW w:w="1925" w:type="dxa"/>
          </w:tcPr>
          <w:p w:rsidR="0097579C" w:rsidRPr="00B138F3" w:rsidRDefault="0097579C" w:rsidP="00C65D31">
            <w:pPr>
              <w:widowControl w:val="0"/>
              <w:jc w:val="center"/>
              <w:rPr>
                <w:rFonts w:ascii="GHEA Grapalat" w:hAnsi="GHEA Grapalat"/>
                <w:sz w:val="16"/>
                <w:szCs w:val="16"/>
              </w:rPr>
            </w:pPr>
          </w:p>
        </w:tc>
        <w:tc>
          <w:tcPr>
            <w:tcW w:w="1467" w:type="dxa"/>
          </w:tcPr>
          <w:p w:rsidR="0097579C" w:rsidRPr="00B138F3" w:rsidRDefault="0097579C" w:rsidP="00C65D31">
            <w:pPr>
              <w:widowControl w:val="0"/>
              <w:jc w:val="center"/>
              <w:rPr>
                <w:rFonts w:ascii="GHEA Grapalat" w:hAnsi="GHEA Grapalat"/>
                <w:sz w:val="16"/>
                <w:szCs w:val="16"/>
              </w:rPr>
            </w:pPr>
          </w:p>
        </w:tc>
        <w:tc>
          <w:tcPr>
            <w:tcW w:w="1085" w:type="dxa"/>
          </w:tcPr>
          <w:p w:rsidR="0097579C" w:rsidRPr="00B138F3" w:rsidRDefault="0097579C" w:rsidP="00C65D31">
            <w:pPr>
              <w:widowControl w:val="0"/>
              <w:jc w:val="center"/>
              <w:rPr>
                <w:rFonts w:ascii="GHEA Grapalat" w:hAnsi="GHEA Grapalat"/>
                <w:sz w:val="16"/>
                <w:szCs w:val="16"/>
              </w:rPr>
            </w:pPr>
          </w:p>
        </w:tc>
        <w:tc>
          <w:tcPr>
            <w:tcW w:w="1559" w:type="dxa"/>
          </w:tcPr>
          <w:p w:rsidR="0097579C" w:rsidRPr="00B138F3" w:rsidRDefault="0097579C" w:rsidP="00C65D31">
            <w:pPr>
              <w:widowControl w:val="0"/>
              <w:jc w:val="center"/>
              <w:rPr>
                <w:rFonts w:ascii="GHEA Grapalat" w:hAnsi="GHEA Grapalat"/>
                <w:sz w:val="16"/>
                <w:szCs w:val="16"/>
              </w:rPr>
            </w:pPr>
          </w:p>
        </w:tc>
        <w:tc>
          <w:tcPr>
            <w:tcW w:w="2238" w:type="dxa"/>
            <w:gridSpan w:val="2"/>
          </w:tcPr>
          <w:p w:rsidR="0097579C" w:rsidRPr="00B138F3" w:rsidRDefault="0097579C" w:rsidP="00C65D31">
            <w:pPr>
              <w:widowControl w:val="0"/>
              <w:jc w:val="center"/>
              <w:rPr>
                <w:rFonts w:ascii="GHEA Grapalat" w:hAnsi="GHEA Grapalat"/>
                <w:sz w:val="16"/>
                <w:szCs w:val="16"/>
              </w:rPr>
            </w:pPr>
          </w:p>
        </w:tc>
        <w:tc>
          <w:tcPr>
            <w:tcW w:w="880" w:type="dxa"/>
          </w:tcPr>
          <w:p w:rsidR="0097579C" w:rsidRPr="00B138F3" w:rsidRDefault="0097579C" w:rsidP="00C65D31">
            <w:pPr>
              <w:widowControl w:val="0"/>
              <w:jc w:val="center"/>
              <w:rPr>
                <w:rFonts w:ascii="GHEA Grapalat" w:hAnsi="GHEA Grapalat"/>
                <w:sz w:val="16"/>
                <w:szCs w:val="16"/>
              </w:rPr>
            </w:pPr>
          </w:p>
        </w:tc>
        <w:tc>
          <w:tcPr>
            <w:tcW w:w="1158" w:type="dxa"/>
          </w:tcPr>
          <w:p w:rsidR="0097579C" w:rsidRPr="00B138F3" w:rsidRDefault="0097579C" w:rsidP="00C65D31">
            <w:pPr>
              <w:widowControl w:val="0"/>
              <w:jc w:val="center"/>
              <w:rPr>
                <w:rFonts w:ascii="GHEA Grapalat" w:hAnsi="GHEA Grapalat"/>
                <w:sz w:val="16"/>
                <w:szCs w:val="16"/>
              </w:rPr>
            </w:pPr>
          </w:p>
        </w:tc>
        <w:tc>
          <w:tcPr>
            <w:tcW w:w="947" w:type="dxa"/>
          </w:tcPr>
          <w:p w:rsidR="0097579C" w:rsidRPr="00B138F3" w:rsidRDefault="0097579C" w:rsidP="00C65D31">
            <w:pPr>
              <w:widowControl w:val="0"/>
              <w:jc w:val="center"/>
              <w:rPr>
                <w:rFonts w:ascii="GHEA Grapalat" w:hAnsi="GHEA Grapalat"/>
                <w:sz w:val="16"/>
                <w:szCs w:val="16"/>
              </w:rPr>
            </w:pPr>
          </w:p>
        </w:tc>
      </w:tr>
    </w:tbl>
    <w:p w:rsidR="0097579C" w:rsidRPr="00B138F3" w:rsidRDefault="0097579C" w:rsidP="0097579C">
      <w:pPr>
        <w:widowControl w:val="0"/>
        <w:jc w:val="both"/>
        <w:rPr>
          <w:rFonts w:ascii="GHEA Grapalat" w:hAnsi="GHEA Grapalat"/>
        </w:rPr>
      </w:pPr>
    </w:p>
    <w:tbl>
      <w:tblPr>
        <w:tblW w:w="9639" w:type="dxa"/>
        <w:jc w:val="center"/>
        <w:tblLayout w:type="fixed"/>
        <w:tblLook w:val="0000"/>
      </w:tblPr>
      <w:tblGrid>
        <w:gridCol w:w="4536"/>
        <w:gridCol w:w="760"/>
        <w:gridCol w:w="4343"/>
      </w:tblGrid>
      <w:tr w:rsidR="0097579C" w:rsidRPr="00B138F3" w:rsidTr="00C65D31">
        <w:trPr>
          <w:jc w:val="center"/>
        </w:trPr>
        <w:tc>
          <w:tcPr>
            <w:tcW w:w="4536" w:type="dxa"/>
          </w:tcPr>
          <w:p w:rsidR="0097579C" w:rsidRPr="00B138F3" w:rsidRDefault="0097579C" w:rsidP="00C65D31">
            <w:pPr>
              <w:widowControl w:val="0"/>
              <w:jc w:val="center"/>
              <w:rPr>
                <w:rFonts w:ascii="GHEA Grapalat" w:hAnsi="GHEA Grapalat" w:cs="Sylfaen"/>
                <w:b/>
                <w:bCs/>
              </w:rPr>
            </w:pPr>
            <w:r w:rsidRPr="00B138F3">
              <w:rPr>
                <w:rFonts w:ascii="GHEA Grapalat" w:hAnsi="GHEA Grapalat"/>
                <w:b/>
              </w:rPr>
              <w:t>ПОКУПАТЕЛЬ</w:t>
            </w:r>
          </w:p>
          <w:p w:rsidR="0097579C" w:rsidRPr="00B138F3" w:rsidRDefault="0097579C" w:rsidP="00C65D31">
            <w:pPr>
              <w:widowControl w:val="0"/>
              <w:jc w:val="center"/>
              <w:rPr>
                <w:rFonts w:ascii="GHEA Grapalat" w:hAnsi="GHEA Grapalat"/>
                <w:lang w:val="en-US"/>
              </w:rPr>
            </w:pPr>
            <w:r w:rsidRPr="00B138F3">
              <w:rPr>
                <w:rFonts w:ascii="GHEA Grapalat" w:hAnsi="GHEA Grapalat"/>
                <w:lang w:val="en-US"/>
              </w:rPr>
              <w:t>_____________________</w:t>
            </w:r>
          </w:p>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/подпись/</w:t>
            </w:r>
          </w:p>
          <w:p w:rsidR="0097579C" w:rsidRPr="00B138F3" w:rsidRDefault="0097579C" w:rsidP="00C65D31">
            <w:pPr>
              <w:widowControl w:val="0"/>
              <w:jc w:val="center"/>
              <w:rPr>
                <w:rFonts w:ascii="GHEA Grapalat" w:hAnsi="GHEA Grapalat"/>
              </w:rPr>
            </w:pPr>
            <w:r w:rsidRPr="00B138F3">
              <w:rPr>
                <w:rFonts w:ascii="GHEA Grapalat" w:hAnsi="GHEA Grapalat"/>
              </w:rPr>
              <w:t>М. П.</w:t>
            </w:r>
          </w:p>
        </w:tc>
        <w:tc>
          <w:tcPr>
            <w:tcW w:w="760" w:type="dxa"/>
          </w:tcPr>
          <w:p w:rsidR="0097579C" w:rsidRPr="00B138F3" w:rsidRDefault="0097579C" w:rsidP="00C65D31">
            <w:pPr>
              <w:widowControl w:val="0"/>
              <w:jc w:val="center"/>
              <w:rPr>
                <w:rFonts w:ascii="GHEA Grapalat" w:hAnsi="GHEA Grapalat"/>
              </w:rPr>
            </w:pPr>
          </w:p>
        </w:tc>
        <w:tc>
          <w:tcPr>
            <w:tcW w:w="4343" w:type="dxa"/>
          </w:tcPr>
          <w:p w:rsidR="0097579C" w:rsidRPr="00B138F3" w:rsidRDefault="0097579C" w:rsidP="00C65D31">
            <w:pPr>
              <w:widowControl w:val="0"/>
              <w:jc w:val="center"/>
              <w:rPr>
                <w:rFonts w:ascii="GHEA Grapalat" w:hAnsi="GHEA Grapalat" w:cs="Sylfaen"/>
                <w:b/>
                <w:bCs/>
              </w:rPr>
            </w:pPr>
            <w:r w:rsidRPr="00B138F3">
              <w:rPr>
                <w:rFonts w:ascii="GHEA Grapalat" w:hAnsi="GHEA Grapalat"/>
                <w:b/>
              </w:rPr>
              <w:t>ПРОДАВЕЦ</w:t>
            </w:r>
          </w:p>
          <w:p w:rsidR="0097579C" w:rsidRPr="00B138F3" w:rsidRDefault="0097579C" w:rsidP="00C65D31">
            <w:pPr>
              <w:widowControl w:val="0"/>
              <w:jc w:val="center"/>
              <w:rPr>
                <w:rFonts w:ascii="GHEA Grapalat" w:hAnsi="GHEA Grapalat"/>
                <w:lang w:val="en-US"/>
              </w:rPr>
            </w:pPr>
            <w:r w:rsidRPr="00B138F3">
              <w:rPr>
                <w:rFonts w:ascii="GHEA Grapalat" w:hAnsi="GHEA Grapalat"/>
                <w:lang w:val="en-US"/>
              </w:rPr>
              <w:t>______________________</w:t>
            </w:r>
          </w:p>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/подпись/</w:t>
            </w:r>
          </w:p>
          <w:p w:rsidR="0097579C" w:rsidRPr="00B138F3" w:rsidRDefault="0097579C" w:rsidP="00C65D31">
            <w:pPr>
              <w:widowControl w:val="0"/>
              <w:jc w:val="center"/>
              <w:rPr>
                <w:rFonts w:ascii="GHEA Grapalat" w:hAnsi="GHEA Grapalat"/>
              </w:rPr>
            </w:pPr>
            <w:r w:rsidRPr="00B138F3">
              <w:rPr>
                <w:rFonts w:ascii="GHEA Grapalat" w:hAnsi="GHEA Grapalat"/>
              </w:rPr>
              <w:t>М. П.</w:t>
            </w:r>
          </w:p>
        </w:tc>
      </w:tr>
    </w:tbl>
    <w:p w:rsidR="0097579C" w:rsidRPr="00B138F3" w:rsidRDefault="0097579C" w:rsidP="0097579C">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97579C" w:rsidRPr="00B138F3" w:rsidRDefault="0097579C" w:rsidP="0097579C">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97579C" w:rsidRPr="00B138F3" w:rsidRDefault="0097579C" w:rsidP="0097579C">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29"/>
        <w:t>*</w:t>
      </w:r>
    </w:p>
    <w:p w:rsidR="0097579C" w:rsidRPr="00B138F3" w:rsidRDefault="0097579C" w:rsidP="0097579C">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3"/>
        <w:gridCol w:w="2148"/>
        <w:gridCol w:w="1300"/>
        <w:gridCol w:w="1003"/>
        <w:gridCol w:w="1004"/>
        <w:gridCol w:w="716"/>
        <w:gridCol w:w="859"/>
        <w:gridCol w:w="544"/>
        <w:gridCol w:w="606"/>
        <w:gridCol w:w="716"/>
        <w:gridCol w:w="852"/>
        <w:gridCol w:w="891"/>
        <w:gridCol w:w="860"/>
        <w:gridCol w:w="1004"/>
        <w:gridCol w:w="860"/>
        <w:gridCol w:w="819"/>
      </w:tblGrid>
      <w:tr w:rsidR="0097579C" w:rsidRPr="00B138F3" w:rsidTr="00C65D31">
        <w:trPr>
          <w:trHeight w:val="305"/>
          <w:jc w:val="center"/>
        </w:trPr>
        <w:tc>
          <w:tcPr>
            <w:tcW w:w="15905" w:type="dxa"/>
            <w:gridSpan w:val="16"/>
          </w:tcPr>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Товар</w:t>
            </w:r>
          </w:p>
        </w:tc>
      </w:tr>
      <w:tr w:rsidR="0097579C" w:rsidRPr="00B138F3" w:rsidTr="00C65D31">
        <w:trPr>
          <w:trHeight w:val="747"/>
          <w:jc w:val="center"/>
        </w:trPr>
        <w:tc>
          <w:tcPr>
            <w:tcW w:w="1723" w:type="dxa"/>
            <w:vAlign w:val="center"/>
          </w:tcPr>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48" w:type="dxa"/>
            <w:vAlign w:val="center"/>
          </w:tcPr>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00" w:type="dxa"/>
            <w:vAlign w:val="center"/>
          </w:tcPr>
          <w:p w:rsidR="0097579C" w:rsidRPr="00B138F3" w:rsidRDefault="0097579C" w:rsidP="00C65D31">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4" w:type="dxa"/>
            <w:gridSpan w:val="13"/>
            <w:vAlign w:val="center"/>
          </w:tcPr>
          <w:p w:rsidR="0097579C" w:rsidRPr="00B138F3" w:rsidRDefault="0097579C" w:rsidP="00C65D31">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20г., по месяцам, в том числе</w:t>
            </w:r>
            <w:r w:rsidRPr="00B138F3">
              <w:rPr>
                <w:rStyle w:val="FootnoteReference"/>
                <w:rFonts w:ascii="GHEA Grapalat" w:hAnsi="GHEA Grapalat"/>
                <w:sz w:val="16"/>
                <w:szCs w:val="16"/>
              </w:rPr>
              <w:footnoteReference w:customMarkFollows="1" w:id="30"/>
              <w:t>**</w:t>
            </w:r>
          </w:p>
        </w:tc>
      </w:tr>
      <w:tr w:rsidR="0097579C" w:rsidRPr="00B138F3" w:rsidTr="00C65D31">
        <w:trPr>
          <w:trHeight w:val="594"/>
          <w:jc w:val="center"/>
        </w:trPr>
        <w:tc>
          <w:tcPr>
            <w:tcW w:w="1723" w:type="dxa"/>
          </w:tcPr>
          <w:p w:rsidR="0097579C" w:rsidRPr="00B138F3" w:rsidRDefault="0097579C" w:rsidP="00C65D31">
            <w:pPr>
              <w:widowControl w:val="0"/>
              <w:jc w:val="center"/>
              <w:rPr>
                <w:rFonts w:ascii="GHEA Grapalat" w:hAnsi="GHEA Grapalat"/>
                <w:sz w:val="16"/>
                <w:szCs w:val="16"/>
              </w:rPr>
            </w:pPr>
          </w:p>
        </w:tc>
        <w:tc>
          <w:tcPr>
            <w:tcW w:w="2148" w:type="dxa"/>
          </w:tcPr>
          <w:p w:rsidR="0097579C" w:rsidRPr="00B138F3" w:rsidRDefault="0097579C" w:rsidP="00C65D31">
            <w:pPr>
              <w:widowControl w:val="0"/>
              <w:jc w:val="center"/>
              <w:rPr>
                <w:rFonts w:ascii="GHEA Grapalat" w:hAnsi="GHEA Grapalat"/>
                <w:sz w:val="16"/>
                <w:szCs w:val="16"/>
              </w:rPr>
            </w:pPr>
          </w:p>
        </w:tc>
        <w:tc>
          <w:tcPr>
            <w:tcW w:w="1300" w:type="dxa"/>
          </w:tcPr>
          <w:p w:rsidR="0097579C" w:rsidRPr="00B138F3" w:rsidRDefault="0097579C" w:rsidP="00C65D31">
            <w:pPr>
              <w:widowControl w:val="0"/>
              <w:jc w:val="center"/>
              <w:rPr>
                <w:rFonts w:ascii="GHEA Grapalat" w:hAnsi="GHEA Grapalat"/>
                <w:sz w:val="16"/>
                <w:szCs w:val="16"/>
              </w:rPr>
            </w:pPr>
          </w:p>
        </w:tc>
        <w:tc>
          <w:tcPr>
            <w:tcW w:w="1003"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4" w:type="dxa"/>
            <w:vAlign w:val="center"/>
          </w:tcPr>
          <w:p w:rsidR="0097579C" w:rsidRPr="00B138F3" w:rsidRDefault="0097579C" w:rsidP="00C65D31">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6"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9" w:type="dxa"/>
            <w:vAlign w:val="center"/>
          </w:tcPr>
          <w:p w:rsidR="0097579C" w:rsidRPr="00B138F3" w:rsidRDefault="0097579C" w:rsidP="00C65D31">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4"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6"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2"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0"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4"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0" w:type="dxa"/>
            <w:vAlign w:val="center"/>
          </w:tcPr>
          <w:p w:rsidR="0097579C" w:rsidRPr="00B138F3" w:rsidRDefault="0097579C" w:rsidP="00C65D31">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9" w:type="dxa"/>
            <w:vAlign w:val="center"/>
          </w:tcPr>
          <w:p w:rsidR="0097579C" w:rsidRPr="00B138F3" w:rsidRDefault="0097579C" w:rsidP="00C65D31">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7579C" w:rsidRPr="00B138F3" w:rsidTr="00C65D31">
        <w:trPr>
          <w:trHeight w:val="237"/>
          <w:jc w:val="center"/>
        </w:trPr>
        <w:tc>
          <w:tcPr>
            <w:tcW w:w="1723" w:type="dxa"/>
          </w:tcPr>
          <w:p w:rsidR="0097579C" w:rsidRPr="0000105F" w:rsidRDefault="0097579C" w:rsidP="00C65D31">
            <w:pPr>
              <w:widowControl w:val="0"/>
              <w:jc w:val="center"/>
              <w:rPr>
                <w:rFonts w:ascii="GHEA Grapalat" w:hAnsi="GHEA Grapalat"/>
                <w:sz w:val="16"/>
                <w:szCs w:val="16"/>
                <w:highlight w:val="yellow"/>
                <w:lang w:val="en-US"/>
              </w:rPr>
            </w:pPr>
            <w:r w:rsidRPr="0000105F">
              <w:rPr>
                <w:rFonts w:ascii="GHEA Grapalat" w:hAnsi="GHEA Grapalat"/>
                <w:sz w:val="16"/>
                <w:szCs w:val="16"/>
                <w:highlight w:val="yellow"/>
                <w:lang w:val="en-US"/>
              </w:rPr>
              <w:t>1</w:t>
            </w:r>
          </w:p>
        </w:tc>
        <w:tc>
          <w:tcPr>
            <w:tcW w:w="2148" w:type="dxa"/>
          </w:tcPr>
          <w:p w:rsidR="0097579C" w:rsidRPr="0016415E" w:rsidRDefault="0097579C" w:rsidP="00C65D31">
            <w:pPr>
              <w:widowControl w:val="0"/>
              <w:jc w:val="center"/>
              <w:rPr>
                <w:rFonts w:ascii="GHEA Grapalat" w:hAnsi="GHEA Grapalat"/>
                <w:sz w:val="16"/>
                <w:szCs w:val="16"/>
                <w:highlight w:val="yellow"/>
                <w:lang w:val="en-US"/>
              </w:rPr>
            </w:pPr>
            <w:r>
              <w:rPr>
                <w:rFonts w:ascii="Calibri" w:hAnsi="Calibri" w:cs="Calibri"/>
                <w:color w:val="000000"/>
                <w:highlight w:val="yellow"/>
                <w:lang w:val="en-US"/>
              </w:rPr>
              <w:t>9134210</w:t>
            </w:r>
          </w:p>
        </w:tc>
        <w:tc>
          <w:tcPr>
            <w:tcW w:w="1300" w:type="dxa"/>
          </w:tcPr>
          <w:p w:rsidR="0097579C" w:rsidRPr="0000105F" w:rsidRDefault="0097579C" w:rsidP="00C65D31">
            <w:pPr>
              <w:widowControl w:val="0"/>
              <w:jc w:val="center"/>
              <w:rPr>
                <w:rFonts w:ascii="GHEA Grapalat" w:hAnsi="GHEA Grapalat"/>
                <w:sz w:val="16"/>
                <w:szCs w:val="16"/>
                <w:highlight w:val="yellow"/>
              </w:rPr>
            </w:pPr>
            <w:r w:rsidRPr="0000105F">
              <w:rPr>
                <w:rFonts w:ascii="GHEA Grapalat" w:hAnsi="GHEA Grapalat"/>
                <w:i/>
                <w:highlight w:val="yellow"/>
              </w:rPr>
              <w:t>дизельное топливо</w:t>
            </w:r>
          </w:p>
        </w:tc>
        <w:tc>
          <w:tcPr>
            <w:tcW w:w="1003"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highlight w:val="yellow"/>
                <w:lang w:val="pt-BR"/>
              </w:rPr>
            </w:pPr>
            <w:r w:rsidRPr="0000105F">
              <w:rPr>
                <w:rFonts w:ascii="GHEA Grapalat" w:hAnsi="GHEA Grapalat"/>
                <w:sz w:val="20"/>
                <w:highlight w:val="yellow"/>
                <w:lang w:val="pt-BR"/>
              </w:rPr>
              <w:t>%</w:t>
            </w:r>
          </w:p>
        </w:tc>
        <w:tc>
          <w:tcPr>
            <w:tcW w:w="1004"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highlight w:val="yellow"/>
                <w:lang w:val="pt-BR"/>
              </w:rPr>
            </w:pPr>
            <w:r>
              <w:rPr>
                <w:rFonts w:ascii="GHEA Grapalat" w:hAnsi="GHEA Grapalat"/>
                <w:sz w:val="20"/>
                <w:highlight w:val="yellow"/>
                <w:lang w:val="en-US"/>
              </w:rPr>
              <w:t xml:space="preserve"> </w:t>
            </w:r>
            <w:r w:rsidRPr="0000105F">
              <w:rPr>
                <w:rFonts w:ascii="GHEA Grapalat" w:hAnsi="GHEA Grapalat"/>
                <w:sz w:val="20"/>
                <w:highlight w:val="yellow"/>
                <w:lang w:val="pt-BR"/>
              </w:rPr>
              <w:t>%</w:t>
            </w:r>
          </w:p>
        </w:tc>
        <w:tc>
          <w:tcPr>
            <w:tcW w:w="716"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Pr>
                <w:rFonts w:ascii="GHEA Grapalat" w:hAnsi="GHEA Grapalat"/>
                <w:sz w:val="20"/>
                <w:highlight w:val="yellow"/>
                <w:lang w:val="en-US"/>
              </w:rPr>
              <w:t>3</w:t>
            </w:r>
            <w:r w:rsidRPr="0000105F">
              <w:rPr>
                <w:rFonts w:ascii="GHEA Grapalat" w:hAnsi="GHEA Grapalat"/>
                <w:sz w:val="20"/>
                <w:highlight w:val="yellow"/>
              </w:rPr>
              <w:t>0</w:t>
            </w:r>
            <w:r w:rsidRPr="0000105F">
              <w:rPr>
                <w:rFonts w:ascii="GHEA Grapalat" w:hAnsi="GHEA Grapalat"/>
                <w:sz w:val="20"/>
                <w:highlight w:val="yellow"/>
                <w:lang w:val="pt-BR"/>
              </w:rPr>
              <w:t xml:space="preserve"> %</w:t>
            </w:r>
          </w:p>
        </w:tc>
        <w:tc>
          <w:tcPr>
            <w:tcW w:w="859"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Pr>
                <w:rFonts w:ascii="GHEA Grapalat" w:hAnsi="GHEA Grapalat"/>
                <w:sz w:val="20"/>
                <w:highlight w:val="yellow"/>
                <w:lang w:val="en-US"/>
              </w:rPr>
              <w:t>4</w:t>
            </w:r>
            <w:r w:rsidRPr="0000105F">
              <w:rPr>
                <w:rFonts w:ascii="GHEA Grapalat" w:hAnsi="GHEA Grapalat"/>
                <w:sz w:val="20"/>
                <w:highlight w:val="yellow"/>
              </w:rPr>
              <w:t>0</w:t>
            </w:r>
            <w:r w:rsidRPr="0000105F">
              <w:rPr>
                <w:rFonts w:ascii="GHEA Grapalat" w:hAnsi="GHEA Grapalat"/>
                <w:sz w:val="20"/>
                <w:highlight w:val="yellow"/>
                <w:lang w:val="pt-BR"/>
              </w:rPr>
              <w:t>%</w:t>
            </w:r>
          </w:p>
        </w:tc>
        <w:tc>
          <w:tcPr>
            <w:tcW w:w="544"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Pr>
                <w:rFonts w:ascii="GHEA Grapalat" w:hAnsi="GHEA Grapalat"/>
                <w:sz w:val="20"/>
                <w:highlight w:val="yellow"/>
                <w:lang w:val="en-US"/>
              </w:rPr>
              <w:t>5</w:t>
            </w:r>
            <w:r w:rsidRPr="0000105F">
              <w:rPr>
                <w:rFonts w:ascii="GHEA Grapalat" w:hAnsi="GHEA Grapalat"/>
                <w:sz w:val="20"/>
                <w:highlight w:val="yellow"/>
              </w:rPr>
              <w:t>0</w:t>
            </w:r>
            <w:r w:rsidRPr="0000105F">
              <w:rPr>
                <w:rFonts w:ascii="GHEA Grapalat" w:hAnsi="GHEA Grapalat"/>
                <w:sz w:val="20"/>
                <w:highlight w:val="yellow"/>
                <w:lang w:val="pt-BR"/>
              </w:rPr>
              <w:t xml:space="preserve"> %</w:t>
            </w:r>
          </w:p>
        </w:tc>
        <w:tc>
          <w:tcPr>
            <w:tcW w:w="606"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Pr>
                <w:rFonts w:ascii="GHEA Grapalat" w:hAnsi="GHEA Grapalat"/>
                <w:sz w:val="20"/>
                <w:highlight w:val="yellow"/>
                <w:lang w:val="en-US"/>
              </w:rPr>
              <w:t xml:space="preserve">5 </w:t>
            </w:r>
            <w:r w:rsidRPr="0000105F">
              <w:rPr>
                <w:rFonts w:ascii="GHEA Grapalat" w:hAnsi="GHEA Grapalat"/>
                <w:sz w:val="20"/>
                <w:highlight w:val="yellow"/>
              </w:rPr>
              <w:t>0</w:t>
            </w:r>
            <w:r w:rsidRPr="0000105F">
              <w:rPr>
                <w:rFonts w:ascii="GHEA Grapalat" w:hAnsi="GHEA Grapalat"/>
                <w:sz w:val="20"/>
                <w:highlight w:val="yellow"/>
                <w:lang w:val="pt-BR"/>
              </w:rPr>
              <w:t xml:space="preserve"> %</w:t>
            </w:r>
          </w:p>
        </w:tc>
        <w:tc>
          <w:tcPr>
            <w:tcW w:w="716"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Pr>
                <w:rFonts w:ascii="GHEA Grapalat" w:hAnsi="GHEA Grapalat"/>
                <w:sz w:val="20"/>
                <w:highlight w:val="yellow"/>
                <w:lang w:val="en-US"/>
              </w:rPr>
              <w:t>5</w:t>
            </w:r>
            <w:r w:rsidRPr="0000105F">
              <w:rPr>
                <w:rFonts w:ascii="GHEA Grapalat" w:hAnsi="GHEA Grapalat"/>
                <w:sz w:val="20"/>
                <w:highlight w:val="yellow"/>
              </w:rPr>
              <w:t>0</w:t>
            </w:r>
            <w:r w:rsidRPr="0000105F">
              <w:rPr>
                <w:rFonts w:ascii="GHEA Grapalat" w:hAnsi="GHEA Grapalat"/>
                <w:sz w:val="20"/>
                <w:highlight w:val="yellow"/>
                <w:lang w:val="pt-BR"/>
              </w:rPr>
              <w:t xml:space="preserve"> %</w:t>
            </w:r>
          </w:p>
        </w:tc>
        <w:tc>
          <w:tcPr>
            <w:tcW w:w="852"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sidRPr="0000105F">
              <w:rPr>
                <w:rFonts w:ascii="GHEA Grapalat" w:hAnsi="GHEA Grapalat"/>
                <w:sz w:val="20"/>
                <w:highlight w:val="yellow"/>
              </w:rPr>
              <w:t>60</w:t>
            </w:r>
            <w:r w:rsidRPr="0000105F">
              <w:rPr>
                <w:rFonts w:ascii="GHEA Grapalat" w:hAnsi="GHEA Grapalat"/>
                <w:sz w:val="20"/>
                <w:highlight w:val="yellow"/>
                <w:lang w:val="pt-BR"/>
              </w:rPr>
              <w:t xml:space="preserve"> %</w:t>
            </w:r>
          </w:p>
        </w:tc>
        <w:tc>
          <w:tcPr>
            <w:tcW w:w="891"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Pr>
                <w:rFonts w:ascii="GHEA Grapalat" w:hAnsi="GHEA Grapalat"/>
                <w:sz w:val="20"/>
                <w:highlight w:val="yellow"/>
                <w:lang w:val="en-US"/>
              </w:rPr>
              <w:t>7</w:t>
            </w:r>
            <w:r w:rsidRPr="0000105F">
              <w:rPr>
                <w:rFonts w:ascii="GHEA Grapalat" w:hAnsi="GHEA Grapalat"/>
                <w:sz w:val="20"/>
                <w:highlight w:val="yellow"/>
              </w:rPr>
              <w:t>0</w:t>
            </w:r>
            <w:r w:rsidRPr="0000105F">
              <w:rPr>
                <w:rFonts w:ascii="GHEA Grapalat" w:hAnsi="GHEA Grapalat"/>
                <w:sz w:val="20"/>
                <w:highlight w:val="yellow"/>
                <w:lang w:val="pt-BR"/>
              </w:rPr>
              <w:t xml:space="preserve"> %</w:t>
            </w:r>
          </w:p>
        </w:tc>
        <w:tc>
          <w:tcPr>
            <w:tcW w:w="860"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Pr>
                <w:rFonts w:ascii="GHEA Grapalat" w:hAnsi="GHEA Grapalat"/>
                <w:sz w:val="20"/>
                <w:highlight w:val="yellow"/>
                <w:lang w:val="en-US"/>
              </w:rPr>
              <w:t>8</w:t>
            </w:r>
            <w:r w:rsidRPr="0000105F">
              <w:rPr>
                <w:rFonts w:ascii="GHEA Grapalat" w:hAnsi="GHEA Grapalat"/>
                <w:sz w:val="20"/>
                <w:highlight w:val="yellow"/>
              </w:rPr>
              <w:t>0</w:t>
            </w:r>
            <w:r w:rsidRPr="0000105F">
              <w:rPr>
                <w:rFonts w:ascii="GHEA Grapalat" w:hAnsi="GHEA Grapalat"/>
                <w:sz w:val="20"/>
                <w:highlight w:val="yellow"/>
                <w:lang w:val="pt-BR"/>
              </w:rPr>
              <w:t xml:space="preserve"> %</w:t>
            </w:r>
          </w:p>
        </w:tc>
        <w:tc>
          <w:tcPr>
            <w:tcW w:w="1004"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Pr>
                <w:rFonts w:ascii="GHEA Grapalat" w:hAnsi="GHEA Grapalat"/>
                <w:sz w:val="20"/>
                <w:highlight w:val="yellow"/>
                <w:lang w:val="en-US"/>
              </w:rPr>
              <w:t>9</w:t>
            </w:r>
            <w:r w:rsidRPr="0000105F">
              <w:rPr>
                <w:rFonts w:ascii="GHEA Grapalat" w:hAnsi="GHEA Grapalat"/>
                <w:sz w:val="20"/>
                <w:highlight w:val="yellow"/>
              </w:rPr>
              <w:t>0</w:t>
            </w:r>
            <w:r w:rsidRPr="0000105F">
              <w:rPr>
                <w:rFonts w:ascii="GHEA Grapalat" w:hAnsi="GHEA Grapalat"/>
                <w:sz w:val="20"/>
                <w:highlight w:val="yellow"/>
                <w:lang w:val="pt-BR"/>
              </w:rPr>
              <w:t xml:space="preserve"> %</w:t>
            </w:r>
          </w:p>
        </w:tc>
        <w:tc>
          <w:tcPr>
            <w:tcW w:w="860"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cs="Arial"/>
                <w:sz w:val="18"/>
                <w:szCs w:val="18"/>
                <w:highlight w:val="yellow"/>
                <w:lang w:val="pt-BR"/>
              </w:rPr>
            </w:pPr>
            <w:r w:rsidRPr="0000105F">
              <w:rPr>
                <w:rFonts w:ascii="GHEA Grapalat" w:hAnsi="GHEA Grapalat"/>
                <w:sz w:val="20"/>
                <w:highlight w:val="yellow"/>
              </w:rPr>
              <w:t>100</w:t>
            </w:r>
            <w:r w:rsidRPr="0000105F">
              <w:rPr>
                <w:rFonts w:ascii="GHEA Grapalat" w:hAnsi="GHEA Grapalat"/>
                <w:sz w:val="20"/>
                <w:highlight w:val="yellow"/>
                <w:lang w:val="pt-BR"/>
              </w:rPr>
              <w:t>%</w:t>
            </w:r>
          </w:p>
        </w:tc>
        <w:tc>
          <w:tcPr>
            <w:tcW w:w="819" w:type="dxa"/>
          </w:tcPr>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sz w:val="20"/>
                <w:highlight w:val="yellow"/>
                <w:lang w:val="pt-BR"/>
              </w:rPr>
            </w:pPr>
          </w:p>
          <w:p w:rsidR="0097579C" w:rsidRPr="0000105F" w:rsidRDefault="0097579C" w:rsidP="00C65D31">
            <w:pPr>
              <w:jc w:val="center"/>
              <w:rPr>
                <w:rFonts w:ascii="GHEA Grapalat" w:hAnsi="GHEA Grapalat"/>
                <w:b/>
                <w:highlight w:val="yellow"/>
                <w:lang w:val="pt-BR"/>
              </w:rPr>
            </w:pPr>
            <w:r w:rsidRPr="0000105F">
              <w:rPr>
                <w:rFonts w:ascii="GHEA Grapalat" w:hAnsi="GHEA Grapalat"/>
                <w:sz w:val="20"/>
                <w:highlight w:val="yellow"/>
              </w:rPr>
              <w:t>100</w:t>
            </w:r>
            <w:r w:rsidRPr="0000105F">
              <w:rPr>
                <w:rFonts w:ascii="GHEA Grapalat" w:hAnsi="GHEA Grapalat"/>
                <w:sz w:val="20"/>
                <w:highlight w:val="yellow"/>
                <w:lang w:val="pt-BR"/>
              </w:rPr>
              <w:t>%</w:t>
            </w:r>
          </w:p>
        </w:tc>
      </w:tr>
    </w:tbl>
    <w:p w:rsidR="0097579C" w:rsidRPr="00B138F3" w:rsidRDefault="0097579C" w:rsidP="0097579C">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97579C" w:rsidRPr="00B138F3" w:rsidTr="00C65D31">
        <w:trPr>
          <w:jc w:val="center"/>
        </w:trPr>
        <w:tc>
          <w:tcPr>
            <w:tcW w:w="4536" w:type="dxa"/>
          </w:tcPr>
          <w:p w:rsidR="0097579C" w:rsidRPr="00B138F3" w:rsidRDefault="0097579C" w:rsidP="00C65D31">
            <w:pPr>
              <w:widowControl w:val="0"/>
              <w:spacing w:after="160"/>
              <w:jc w:val="center"/>
              <w:rPr>
                <w:rFonts w:ascii="GHEA Grapalat" w:hAnsi="GHEA Grapalat" w:cs="Sylfaen"/>
                <w:b/>
                <w:bCs/>
              </w:rPr>
            </w:pPr>
            <w:r w:rsidRPr="00B138F3">
              <w:rPr>
                <w:rFonts w:ascii="GHEA Grapalat" w:hAnsi="GHEA Grapalat"/>
                <w:b/>
              </w:rPr>
              <w:t>ПОКУПАТЕЛЬ</w:t>
            </w:r>
          </w:p>
          <w:p w:rsidR="0097579C" w:rsidRPr="00B138F3" w:rsidRDefault="0097579C" w:rsidP="00C65D31">
            <w:pPr>
              <w:widowControl w:val="0"/>
              <w:jc w:val="center"/>
              <w:rPr>
                <w:rFonts w:ascii="GHEA Grapalat" w:hAnsi="GHEA Grapalat"/>
                <w:lang w:val="en-US"/>
              </w:rPr>
            </w:pPr>
            <w:r w:rsidRPr="00B138F3">
              <w:rPr>
                <w:rFonts w:ascii="GHEA Grapalat" w:hAnsi="GHEA Grapalat"/>
                <w:lang w:val="en-US"/>
              </w:rPr>
              <w:lastRenderedPageBreak/>
              <w:t>______________________</w:t>
            </w:r>
          </w:p>
          <w:p w:rsidR="0097579C" w:rsidRPr="00B138F3" w:rsidRDefault="0097579C" w:rsidP="00C65D31">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7579C" w:rsidRPr="00B138F3" w:rsidRDefault="0097579C" w:rsidP="00C65D31">
            <w:pPr>
              <w:widowControl w:val="0"/>
              <w:spacing w:after="160"/>
              <w:jc w:val="center"/>
              <w:rPr>
                <w:rFonts w:ascii="GHEA Grapalat" w:hAnsi="GHEA Grapalat"/>
              </w:rPr>
            </w:pPr>
            <w:r w:rsidRPr="00B138F3">
              <w:rPr>
                <w:rFonts w:ascii="GHEA Grapalat" w:hAnsi="GHEA Grapalat"/>
              </w:rPr>
              <w:t>М. П.</w:t>
            </w:r>
          </w:p>
        </w:tc>
        <w:tc>
          <w:tcPr>
            <w:tcW w:w="760" w:type="dxa"/>
          </w:tcPr>
          <w:p w:rsidR="0097579C" w:rsidRPr="00B138F3" w:rsidRDefault="0097579C" w:rsidP="00C65D31">
            <w:pPr>
              <w:widowControl w:val="0"/>
              <w:spacing w:after="160"/>
              <w:jc w:val="center"/>
              <w:rPr>
                <w:rFonts w:ascii="GHEA Grapalat" w:hAnsi="GHEA Grapalat"/>
              </w:rPr>
            </w:pPr>
          </w:p>
        </w:tc>
        <w:tc>
          <w:tcPr>
            <w:tcW w:w="4343" w:type="dxa"/>
          </w:tcPr>
          <w:p w:rsidR="0097579C" w:rsidRPr="00B138F3" w:rsidRDefault="0097579C" w:rsidP="00C65D31">
            <w:pPr>
              <w:widowControl w:val="0"/>
              <w:spacing w:after="160"/>
              <w:jc w:val="center"/>
              <w:rPr>
                <w:rFonts w:ascii="GHEA Grapalat" w:hAnsi="GHEA Grapalat" w:cs="Sylfaen"/>
                <w:b/>
                <w:bCs/>
              </w:rPr>
            </w:pPr>
            <w:r w:rsidRPr="00B138F3">
              <w:rPr>
                <w:rFonts w:ascii="GHEA Grapalat" w:hAnsi="GHEA Grapalat"/>
                <w:b/>
              </w:rPr>
              <w:t>ПРОДАВЕЦ</w:t>
            </w:r>
          </w:p>
          <w:p w:rsidR="0097579C" w:rsidRPr="00B138F3" w:rsidRDefault="0097579C" w:rsidP="00C65D31">
            <w:pPr>
              <w:widowControl w:val="0"/>
              <w:jc w:val="center"/>
              <w:rPr>
                <w:rFonts w:ascii="GHEA Grapalat" w:hAnsi="GHEA Grapalat"/>
                <w:lang w:val="en-US"/>
              </w:rPr>
            </w:pPr>
            <w:r w:rsidRPr="00B138F3">
              <w:rPr>
                <w:rFonts w:ascii="GHEA Grapalat" w:hAnsi="GHEA Grapalat"/>
                <w:lang w:val="en-US"/>
              </w:rPr>
              <w:lastRenderedPageBreak/>
              <w:t>______________________</w:t>
            </w:r>
          </w:p>
          <w:p w:rsidR="0097579C" w:rsidRPr="00B138F3" w:rsidRDefault="0097579C" w:rsidP="00C65D31">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7579C" w:rsidRPr="00B138F3" w:rsidRDefault="0097579C" w:rsidP="00C65D31">
            <w:pPr>
              <w:widowControl w:val="0"/>
              <w:spacing w:after="160"/>
              <w:jc w:val="center"/>
              <w:rPr>
                <w:rFonts w:ascii="GHEA Grapalat" w:hAnsi="GHEA Grapalat"/>
              </w:rPr>
            </w:pPr>
            <w:r w:rsidRPr="00B138F3">
              <w:rPr>
                <w:rFonts w:ascii="GHEA Grapalat" w:hAnsi="GHEA Grapalat"/>
              </w:rPr>
              <w:t>М. П.</w:t>
            </w:r>
          </w:p>
        </w:tc>
      </w:tr>
    </w:tbl>
    <w:p w:rsidR="0097579C" w:rsidRPr="00B138F3" w:rsidRDefault="0097579C" w:rsidP="0097579C">
      <w:pPr>
        <w:widowControl w:val="0"/>
        <w:spacing w:after="160"/>
        <w:rPr>
          <w:rFonts w:ascii="GHEA Grapalat" w:hAnsi="GHEA Grapalat"/>
        </w:rPr>
        <w:sectPr w:rsidR="0097579C" w:rsidRPr="00B138F3" w:rsidSect="00E6288F">
          <w:footnotePr>
            <w:pos w:val="beneathText"/>
          </w:footnotePr>
          <w:pgSz w:w="16838" w:h="11906" w:orient="landscape" w:code="9"/>
          <w:pgMar w:top="1418" w:right="1418" w:bottom="1418" w:left="1418" w:header="561" w:footer="561" w:gutter="0"/>
          <w:cols w:space="720"/>
        </w:sectPr>
      </w:pPr>
    </w:p>
    <w:p w:rsidR="0097579C" w:rsidRPr="00B138F3" w:rsidRDefault="0097579C" w:rsidP="0097579C">
      <w:pPr>
        <w:widowControl w:val="0"/>
        <w:spacing w:after="160"/>
        <w:jc w:val="right"/>
        <w:rPr>
          <w:rFonts w:ascii="GHEA Grapalat" w:hAnsi="GHEA Grapalat"/>
          <w:i/>
        </w:rPr>
      </w:pPr>
      <w:r w:rsidRPr="00B138F3">
        <w:rPr>
          <w:rFonts w:ascii="GHEA Grapalat" w:hAnsi="GHEA Grapalat"/>
          <w:i/>
        </w:rPr>
        <w:lastRenderedPageBreak/>
        <w:t>Приложение № 3</w:t>
      </w:r>
    </w:p>
    <w:p w:rsidR="0097579C" w:rsidRPr="00B138F3" w:rsidRDefault="0097579C" w:rsidP="0097579C">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97579C" w:rsidRPr="00B138F3" w:rsidRDefault="0097579C" w:rsidP="0097579C">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97579C" w:rsidRPr="00B138F3" w:rsidTr="00C65D31">
        <w:trPr>
          <w:tblCellSpacing w:w="7" w:type="dxa"/>
          <w:jc w:val="center"/>
        </w:trPr>
        <w:tc>
          <w:tcPr>
            <w:tcW w:w="0" w:type="auto"/>
            <w:vAlign w:val="center"/>
          </w:tcPr>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 xml:space="preserve">Сторона договора </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_______________________________</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_______________________________</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место нахождения _______________</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Р/С____________________________</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 xml:space="preserve">Заказчик </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__________________________________</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__________________________________</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место нахождения _________________</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Р/С_______________________________</w:t>
            </w:r>
          </w:p>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УНН______________________________</w:t>
            </w:r>
          </w:p>
        </w:tc>
      </w:tr>
    </w:tbl>
    <w:p w:rsidR="0097579C" w:rsidRPr="00B138F3" w:rsidRDefault="0097579C" w:rsidP="0097579C">
      <w:pPr>
        <w:widowControl w:val="0"/>
        <w:spacing w:after="160"/>
        <w:ind w:firstLine="375"/>
        <w:rPr>
          <w:rFonts w:ascii="GHEA Grapalat" w:hAnsi="GHEA Grapalat"/>
          <w:iCs/>
        </w:rPr>
      </w:pPr>
    </w:p>
    <w:p w:rsidR="0097579C" w:rsidRPr="00B138F3" w:rsidRDefault="0097579C" w:rsidP="0097579C">
      <w:pPr>
        <w:widowControl w:val="0"/>
        <w:spacing w:after="160"/>
        <w:ind w:left="567" w:right="467"/>
        <w:jc w:val="center"/>
        <w:rPr>
          <w:rFonts w:ascii="GHEA Grapalat" w:hAnsi="GHEA Grapalat"/>
          <w:iCs/>
        </w:rPr>
      </w:pPr>
      <w:r w:rsidRPr="00B138F3">
        <w:rPr>
          <w:rFonts w:ascii="GHEA Grapalat" w:hAnsi="GHEA Grapalat"/>
          <w:b/>
        </w:rPr>
        <w:t>АКТ №</w:t>
      </w:r>
    </w:p>
    <w:p w:rsidR="0097579C" w:rsidRPr="00B138F3" w:rsidRDefault="0097579C" w:rsidP="0097579C">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97579C" w:rsidRPr="00B138F3" w:rsidRDefault="0097579C" w:rsidP="0097579C">
      <w:pPr>
        <w:pStyle w:val="BodyTextIndent"/>
        <w:widowControl w:val="0"/>
        <w:spacing w:after="160" w:line="240" w:lineRule="auto"/>
        <w:ind w:firstLine="0"/>
        <w:jc w:val="center"/>
        <w:rPr>
          <w:rFonts w:ascii="GHEA Grapalat" w:hAnsi="GHEA Grapalat"/>
          <w:b/>
          <w:bCs/>
          <w:iCs/>
          <w:sz w:val="24"/>
          <w:szCs w:val="24"/>
        </w:rPr>
      </w:pPr>
    </w:p>
    <w:p w:rsidR="0097579C" w:rsidRPr="00B138F3" w:rsidRDefault="0097579C" w:rsidP="0097579C">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"20</w:t>
      </w:r>
      <w:r w:rsidRPr="00B138F3">
        <w:rPr>
          <w:rFonts w:ascii="GHEA Grapalat" w:hAnsi="GHEA Grapalat"/>
          <w:sz w:val="24"/>
          <w:szCs w:val="24"/>
        </w:rPr>
        <w:tab/>
        <w:t>г.</w:t>
      </w:r>
    </w:p>
    <w:p w:rsidR="0097579C" w:rsidRPr="00B138F3" w:rsidRDefault="0097579C" w:rsidP="0097579C">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Договор)__________________________________</w:t>
      </w:r>
    </w:p>
    <w:p w:rsidR="0097579C" w:rsidRPr="00B138F3" w:rsidRDefault="0097579C" w:rsidP="0097579C">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97579C" w:rsidRPr="00B138F3" w:rsidRDefault="0097579C" w:rsidP="0097579C">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97579C" w:rsidRPr="00B138F3" w:rsidRDefault="0097579C" w:rsidP="0097579C">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97579C" w:rsidRPr="00B138F3" w:rsidRDefault="0097579C" w:rsidP="0097579C">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97579C" w:rsidRPr="00B138F3" w:rsidTr="00C65D31">
        <w:trPr>
          <w:jc w:val="center"/>
        </w:trPr>
        <w:tc>
          <w:tcPr>
            <w:tcW w:w="442" w:type="dxa"/>
            <w:vMerge w:val="restart"/>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97579C" w:rsidRPr="00B138F3" w:rsidRDefault="0097579C" w:rsidP="00C65D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97579C" w:rsidRPr="00B138F3" w:rsidTr="00C65D31">
        <w:trPr>
          <w:jc w:val="center"/>
        </w:trPr>
        <w:tc>
          <w:tcPr>
            <w:tcW w:w="442" w:type="dxa"/>
            <w:vMerge/>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97579C" w:rsidRPr="00B138F3" w:rsidTr="00C65D31">
        <w:trPr>
          <w:trHeight w:val="1105"/>
          <w:jc w:val="center"/>
        </w:trPr>
        <w:tc>
          <w:tcPr>
            <w:tcW w:w="442" w:type="dxa"/>
            <w:vMerge/>
            <w:tcBorders>
              <w:bottom w:val="single" w:sz="4" w:space="0" w:color="auto"/>
            </w:tcBorders>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r>
      <w:tr w:rsidR="0097579C" w:rsidRPr="00B138F3" w:rsidTr="00C65D31">
        <w:trPr>
          <w:jc w:val="center"/>
        </w:trPr>
        <w:tc>
          <w:tcPr>
            <w:tcW w:w="442"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r>
      <w:tr w:rsidR="0097579C" w:rsidRPr="00B138F3" w:rsidTr="00C65D31">
        <w:trPr>
          <w:jc w:val="center"/>
        </w:trPr>
        <w:tc>
          <w:tcPr>
            <w:tcW w:w="442"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97579C" w:rsidRPr="00B138F3" w:rsidRDefault="0097579C" w:rsidP="00C65D31">
            <w:pPr>
              <w:pStyle w:val="NormalWeb"/>
              <w:widowControl w:val="0"/>
              <w:spacing w:before="0" w:beforeAutospacing="0" w:after="120" w:afterAutospacing="0"/>
              <w:jc w:val="center"/>
              <w:rPr>
                <w:rFonts w:ascii="GHEA Grapalat" w:hAnsi="GHEA Grapalat"/>
                <w:sz w:val="16"/>
                <w:szCs w:val="16"/>
              </w:rPr>
            </w:pPr>
          </w:p>
        </w:tc>
      </w:tr>
    </w:tbl>
    <w:p w:rsidR="0097579C" w:rsidRPr="00B138F3" w:rsidRDefault="0097579C" w:rsidP="0097579C">
      <w:pPr>
        <w:widowControl w:val="0"/>
        <w:spacing w:after="160"/>
        <w:ind w:firstLine="375"/>
        <w:jc w:val="both"/>
        <w:rPr>
          <w:rFonts w:ascii="GHEA Grapalat" w:hAnsi="GHEA Grapalat" w:cs="Arial"/>
          <w:iCs/>
          <w:lang w:val="en-US"/>
        </w:rPr>
      </w:pPr>
    </w:p>
    <w:p w:rsidR="0097579C" w:rsidRPr="00B138F3" w:rsidRDefault="0097579C" w:rsidP="0097579C">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97579C" w:rsidRPr="00B138F3" w:rsidRDefault="0097579C" w:rsidP="0097579C">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97579C" w:rsidRPr="00B138F3" w:rsidTr="00C65D31">
        <w:trPr>
          <w:trHeight w:val="266"/>
          <w:tblCellSpacing w:w="7" w:type="dxa"/>
          <w:jc w:val="center"/>
        </w:trPr>
        <w:tc>
          <w:tcPr>
            <w:tcW w:w="0" w:type="auto"/>
            <w:vAlign w:val="center"/>
          </w:tcPr>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Товар принят</w:t>
            </w:r>
          </w:p>
        </w:tc>
      </w:tr>
      <w:tr w:rsidR="0097579C" w:rsidRPr="00B138F3" w:rsidTr="00C65D31">
        <w:trPr>
          <w:trHeight w:val="473"/>
          <w:tblCellSpacing w:w="7" w:type="dxa"/>
          <w:jc w:val="center"/>
        </w:trPr>
        <w:tc>
          <w:tcPr>
            <w:tcW w:w="0" w:type="auto"/>
            <w:vAlign w:val="center"/>
          </w:tcPr>
          <w:p w:rsidR="0097579C" w:rsidRPr="00B138F3" w:rsidRDefault="0097579C" w:rsidP="00C65D31">
            <w:pPr>
              <w:widowControl w:val="0"/>
              <w:jc w:val="center"/>
              <w:rPr>
                <w:rFonts w:ascii="GHEA Grapalat" w:hAnsi="GHEA Grapalat"/>
                <w:iCs/>
              </w:rPr>
            </w:pPr>
            <w:r w:rsidRPr="00B138F3">
              <w:rPr>
                <w:rFonts w:ascii="GHEA Grapalat" w:hAnsi="GHEA Grapalat"/>
              </w:rPr>
              <w:t xml:space="preserve">_______________________ </w:t>
            </w:r>
          </w:p>
          <w:p w:rsidR="0097579C" w:rsidRPr="00B138F3" w:rsidRDefault="0097579C" w:rsidP="00C65D31">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97579C" w:rsidRPr="00B138F3" w:rsidRDefault="0097579C" w:rsidP="00C65D31">
            <w:pPr>
              <w:widowControl w:val="0"/>
              <w:jc w:val="center"/>
              <w:rPr>
                <w:rFonts w:ascii="GHEA Grapalat" w:hAnsi="GHEA Grapalat"/>
                <w:iCs/>
              </w:rPr>
            </w:pPr>
            <w:r w:rsidRPr="00B138F3">
              <w:rPr>
                <w:rFonts w:ascii="GHEA Grapalat" w:hAnsi="GHEA Grapalat"/>
              </w:rPr>
              <w:t>_______________________</w:t>
            </w:r>
          </w:p>
          <w:p w:rsidR="0097579C" w:rsidRPr="00B138F3" w:rsidRDefault="0097579C" w:rsidP="00C65D31">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97579C" w:rsidRPr="00B138F3" w:rsidTr="00C65D31">
        <w:trPr>
          <w:trHeight w:val="503"/>
          <w:tblCellSpacing w:w="7" w:type="dxa"/>
          <w:jc w:val="center"/>
        </w:trPr>
        <w:tc>
          <w:tcPr>
            <w:tcW w:w="0" w:type="auto"/>
            <w:vAlign w:val="center"/>
          </w:tcPr>
          <w:p w:rsidR="0097579C" w:rsidRPr="00B138F3" w:rsidRDefault="0097579C" w:rsidP="00C65D31">
            <w:pPr>
              <w:widowControl w:val="0"/>
              <w:jc w:val="center"/>
              <w:rPr>
                <w:rFonts w:ascii="GHEA Grapalat" w:hAnsi="GHEA Grapalat"/>
                <w:iCs/>
              </w:rPr>
            </w:pPr>
            <w:r w:rsidRPr="00B138F3">
              <w:rPr>
                <w:rFonts w:ascii="GHEA Grapalat" w:hAnsi="GHEA Grapalat"/>
              </w:rPr>
              <w:t xml:space="preserve">______________________ </w:t>
            </w:r>
          </w:p>
          <w:p w:rsidR="0097579C" w:rsidRPr="00B138F3" w:rsidRDefault="0097579C" w:rsidP="00C65D31">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97579C" w:rsidRPr="00B138F3" w:rsidRDefault="0097579C" w:rsidP="00C65D31">
            <w:pPr>
              <w:widowControl w:val="0"/>
              <w:jc w:val="center"/>
              <w:rPr>
                <w:rFonts w:ascii="GHEA Grapalat" w:hAnsi="GHEA Grapalat"/>
                <w:iCs/>
              </w:rPr>
            </w:pPr>
            <w:r w:rsidRPr="00B138F3">
              <w:rPr>
                <w:rFonts w:ascii="GHEA Grapalat" w:hAnsi="GHEA Grapalat"/>
              </w:rPr>
              <w:t>_______________________</w:t>
            </w:r>
          </w:p>
          <w:p w:rsidR="0097579C" w:rsidRPr="00B138F3" w:rsidRDefault="0097579C" w:rsidP="00C65D31">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97579C" w:rsidRPr="00B138F3" w:rsidTr="00C65D31">
        <w:trPr>
          <w:trHeight w:val="281"/>
          <w:tblCellSpacing w:w="7" w:type="dxa"/>
          <w:jc w:val="center"/>
        </w:trPr>
        <w:tc>
          <w:tcPr>
            <w:tcW w:w="0" w:type="auto"/>
            <w:vAlign w:val="center"/>
          </w:tcPr>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97579C" w:rsidRPr="00B138F3" w:rsidRDefault="0097579C" w:rsidP="00C65D31">
            <w:pPr>
              <w:widowControl w:val="0"/>
              <w:spacing w:after="160"/>
              <w:jc w:val="center"/>
              <w:rPr>
                <w:rFonts w:ascii="GHEA Grapalat" w:hAnsi="GHEA Grapalat"/>
                <w:iCs/>
              </w:rPr>
            </w:pPr>
            <w:r w:rsidRPr="00B138F3">
              <w:rPr>
                <w:rFonts w:ascii="GHEA Grapalat" w:hAnsi="GHEA Grapalat"/>
              </w:rPr>
              <w:t>М. П.</w:t>
            </w:r>
          </w:p>
        </w:tc>
      </w:tr>
    </w:tbl>
    <w:p w:rsidR="0097579C" w:rsidRPr="00B138F3" w:rsidRDefault="0097579C" w:rsidP="0097579C">
      <w:pPr>
        <w:widowControl w:val="0"/>
        <w:spacing w:after="160"/>
        <w:jc w:val="right"/>
        <w:rPr>
          <w:rFonts w:ascii="GHEA Grapalat" w:hAnsi="GHEA Grapalat" w:cs="Sylfaen"/>
          <w:b/>
        </w:rPr>
      </w:pPr>
    </w:p>
    <w:p w:rsidR="0097579C" w:rsidRPr="00B138F3" w:rsidRDefault="0097579C" w:rsidP="0097579C">
      <w:pPr>
        <w:rPr>
          <w:rFonts w:ascii="GHEA Grapalat" w:hAnsi="GHEA Grapalat" w:cs="Sylfaen"/>
          <w:b/>
        </w:rPr>
      </w:pPr>
      <w:r w:rsidRPr="00B138F3">
        <w:rPr>
          <w:rFonts w:ascii="GHEA Grapalat" w:hAnsi="GHEA Grapalat" w:cs="Sylfaen"/>
          <w:b/>
        </w:rPr>
        <w:br w:type="page"/>
      </w:r>
    </w:p>
    <w:p w:rsidR="0097579C" w:rsidRPr="00B138F3" w:rsidRDefault="0097579C" w:rsidP="0097579C">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97579C" w:rsidRPr="00B138F3" w:rsidRDefault="0097579C" w:rsidP="0097579C">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97579C" w:rsidRPr="00B138F3" w:rsidRDefault="0097579C" w:rsidP="0097579C">
      <w:pPr>
        <w:widowControl w:val="0"/>
        <w:tabs>
          <w:tab w:val="left" w:pos="360"/>
          <w:tab w:val="left" w:pos="540"/>
        </w:tabs>
        <w:spacing w:after="160"/>
        <w:jc w:val="center"/>
        <w:rPr>
          <w:rFonts w:ascii="GHEA Grapalat" w:hAnsi="GHEA Grapalat" w:cs="Sylfaen"/>
          <w:b/>
          <w:bCs/>
        </w:rPr>
      </w:pPr>
    </w:p>
    <w:p w:rsidR="0097579C" w:rsidRPr="00B138F3" w:rsidRDefault="0097579C" w:rsidP="0097579C">
      <w:pPr>
        <w:widowControl w:val="0"/>
        <w:spacing w:after="160"/>
        <w:jc w:val="center"/>
        <w:rPr>
          <w:rFonts w:ascii="GHEA Grapalat" w:hAnsi="GHEA Grapalat" w:cs="Sylfaen"/>
          <w:bCs/>
        </w:rPr>
      </w:pPr>
      <w:r w:rsidRPr="00B138F3">
        <w:rPr>
          <w:rFonts w:ascii="GHEA Grapalat" w:hAnsi="GHEA Grapalat"/>
        </w:rPr>
        <w:t>АКТ №———</w:t>
      </w:r>
    </w:p>
    <w:p w:rsidR="0097579C" w:rsidRPr="00B138F3" w:rsidRDefault="0097579C" w:rsidP="0097579C">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97579C" w:rsidRPr="00B138F3" w:rsidRDefault="0097579C" w:rsidP="0097579C">
      <w:pPr>
        <w:widowControl w:val="0"/>
        <w:tabs>
          <w:tab w:val="left" w:pos="360"/>
          <w:tab w:val="left" w:pos="540"/>
        </w:tabs>
        <w:spacing w:after="160"/>
        <w:jc w:val="center"/>
        <w:rPr>
          <w:rFonts w:ascii="GHEA Grapalat" w:hAnsi="GHEA Grapalat" w:cs="Sylfaen"/>
        </w:rPr>
      </w:pPr>
    </w:p>
    <w:p w:rsidR="0097579C" w:rsidRPr="00B138F3" w:rsidRDefault="0097579C" w:rsidP="0097579C">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97579C" w:rsidRPr="00B138F3" w:rsidRDefault="0097579C" w:rsidP="0097579C">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97579C" w:rsidRPr="00B138F3" w:rsidRDefault="0097579C" w:rsidP="0097579C">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97579C" w:rsidRPr="00B138F3" w:rsidRDefault="0097579C" w:rsidP="0097579C">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97579C" w:rsidRPr="00B138F3" w:rsidRDefault="0097579C" w:rsidP="0097579C">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97579C" w:rsidRPr="00B138F3" w:rsidRDefault="0097579C" w:rsidP="0097579C">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97579C" w:rsidRPr="00B138F3" w:rsidRDefault="0097579C" w:rsidP="0097579C">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97579C" w:rsidRPr="00B138F3" w:rsidTr="00C65D3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97579C" w:rsidRPr="00B138F3" w:rsidRDefault="0097579C" w:rsidP="00C65D31">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97579C" w:rsidRPr="00B138F3" w:rsidTr="00C65D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7579C" w:rsidRPr="00B138F3" w:rsidRDefault="0097579C" w:rsidP="00C65D31">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97579C" w:rsidRPr="00B138F3" w:rsidRDefault="0097579C" w:rsidP="00C65D31">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97579C" w:rsidRPr="00B138F3" w:rsidRDefault="0097579C" w:rsidP="00C65D31">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97579C" w:rsidRPr="00B138F3" w:rsidTr="00C65D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7579C" w:rsidRPr="00B138F3" w:rsidRDefault="0097579C" w:rsidP="00C65D31">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97579C" w:rsidRPr="00B138F3" w:rsidRDefault="0097579C" w:rsidP="00C65D31">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97579C" w:rsidRPr="00B138F3" w:rsidRDefault="0097579C" w:rsidP="00C65D31">
            <w:pPr>
              <w:widowControl w:val="0"/>
              <w:spacing w:after="120"/>
              <w:jc w:val="center"/>
              <w:rPr>
                <w:rFonts w:ascii="GHEA Grapalat" w:hAnsi="GHEA Grapalat" w:cs="Sylfaen"/>
                <w:sz w:val="20"/>
                <w:szCs w:val="20"/>
              </w:rPr>
            </w:pPr>
          </w:p>
        </w:tc>
      </w:tr>
      <w:tr w:rsidR="0097579C" w:rsidRPr="00B138F3" w:rsidTr="00C65D3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7579C" w:rsidRPr="00B138F3" w:rsidRDefault="0097579C" w:rsidP="00C65D31">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97579C" w:rsidRPr="00B138F3" w:rsidRDefault="0097579C" w:rsidP="00C65D31">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97579C" w:rsidRPr="00B138F3" w:rsidRDefault="0097579C" w:rsidP="00C65D31">
            <w:pPr>
              <w:widowControl w:val="0"/>
              <w:spacing w:after="120"/>
              <w:jc w:val="center"/>
              <w:rPr>
                <w:rFonts w:ascii="GHEA Grapalat" w:hAnsi="GHEA Grapalat" w:cs="Sylfaen"/>
                <w:sz w:val="20"/>
                <w:szCs w:val="20"/>
              </w:rPr>
            </w:pPr>
          </w:p>
        </w:tc>
      </w:tr>
    </w:tbl>
    <w:p w:rsidR="0097579C" w:rsidRPr="00B138F3" w:rsidRDefault="0097579C" w:rsidP="0097579C">
      <w:pPr>
        <w:widowControl w:val="0"/>
        <w:tabs>
          <w:tab w:val="left" w:pos="360"/>
          <w:tab w:val="left" w:pos="540"/>
        </w:tabs>
        <w:spacing w:after="160"/>
        <w:jc w:val="both"/>
        <w:rPr>
          <w:rFonts w:ascii="GHEA Grapalat" w:hAnsi="GHEA Grapalat" w:cs="Sylfaen"/>
        </w:rPr>
      </w:pPr>
    </w:p>
    <w:p w:rsidR="0097579C" w:rsidRPr="00B138F3" w:rsidRDefault="0097579C" w:rsidP="0097579C">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97579C" w:rsidRDefault="0097579C" w:rsidP="0097579C">
      <w:pPr>
        <w:rPr>
          <w:rFonts w:ascii="GHEA Grapalat" w:hAnsi="GHEA Grapalat"/>
        </w:rPr>
      </w:pPr>
    </w:p>
    <w:p w:rsidR="0097579C" w:rsidRPr="00B138F3" w:rsidRDefault="0097579C" w:rsidP="0097579C">
      <w:pPr>
        <w:rPr>
          <w:rFonts w:ascii="GHEA Grapalat" w:hAnsi="GHEA Grapalat"/>
          <w:lang w:val="en-US"/>
        </w:rPr>
      </w:pPr>
      <w:r w:rsidRPr="00B138F3">
        <w:rPr>
          <w:rFonts w:ascii="GHEA Grapalat" w:hAnsi="GHEA Grapalat"/>
        </w:rPr>
        <w:t>СТОРОНЫ</w:t>
      </w:r>
    </w:p>
    <w:p w:rsidR="0097579C" w:rsidRPr="00B138F3" w:rsidRDefault="0097579C" w:rsidP="0097579C">
      <w:pPr>
        <w:widowControl w:val="0"/>
        <w:spacing w:after="160"/>
        <w:jc w:val="center"/>
        <w:rPr>
          <w:rFonts w:ascii="GHEA Grapalat" w:hAnsi="GHEA Grapalat" w:cs="Sylfaen"/>
          <w:lang w:val="en-US"/>
        </w:rPr>
      </w:pPr>
    </w:p>
    <w:tbl>
      <w:tblPr>
        <w:tblW w:w="0" w:type="auto"/>
        <w:tblLook w:val="00A0"/>
      </w:tblPr>
      <w:tblGrid>
        <w:gridCol w:w="4450"/>
        <w:gridCol w:w="4836"/>
      </w:tblGrid>
      <w:tr w:rsidR="0097579C" w:rsidRPr="00B138F3" w:rsidTr="00C65D31">
        <w:tc>
          <w:tcPr>
            <w:tcW w:w="4450" w:type="dxa"/>
          </w:tcPr>
          <w:p w:rsidR="0097579C" w:rsidRPr="00B138F3" w:rsidRDefault="0097579C" w:rsidP="00C65D31">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97579C" w:rsidRPr="00B138F3" w:rsidRDefault="0097579C" w:rsidP="00C65D31">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97579C" w:rsidRPr="00B138F3" w:rsidRDefault="0097579C" w:rsidP="0097579C">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97579C" w:rsidRPr="00B138F3" w:rsidRDefault="0097579C" w:rsidP="0097579C">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97579C" w:rsidRPr="00B138F3" w:rsidTr="00C65D31">
        <w:trPr>
          <w:tblCellSpacing w:w="7" w:type="dxa"/>
          <w:jc w:val="center"/>
        </w:trPr>
        <w:tc>
          <w:tcPr>
            <w:tcW w:w="0" w:type="auto"/>
            <w:vAlign w:val="center"/>
          </w:tcPr>
          <w:p w:rsidR="0097579C" w:rsidRPr="00B138F3" w:rsidRDefault="0097579C" w:rsidP="00C65D31">
            <w:pPr>
              <w:widowControl w:val="0"/>
              <w:jc w:val="center"/>
              <w:rPr>
                <w:rFonts w:ascii="GHEA Grapalat" w:hAnsi="GHEA Grapalat" w:cs="GHEA Grapalat"/>
              </w:rPr>
            </w:pPr>
            <w:r w:rsidRPr="00B138F3">
              <w:rPr>
                <w:rFonts w:ascii="GHEA Grapalat" w:hAnsi="GHEA Grapalat"/>
              </w:rPr>
              <w:t xml:space="preserve">___________________________ </w:t>
            </w:r>
          </w:p>
          <w:p w:rsidR="0097579C" w:rsidRPr="00B138F3" w:rsidRDefault="0097579C" w:rsidP="00C65D31">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97579C" w:rsidRPr="00B138F3" w:rsidRDefault="0097579C" w:rsidP="00C65D31">
            <w:pPr>
              <w:widowControl w:val="0"/>
              <w:jc w:val="center"/>
              <w:rPr>
                <w:rFonts w:ascii="GHEA Grapalat" w:hAnsi="GHEA Grapalat" w:cs="GHEA Grapalat"/>
              </w:rPr>
            </w:pPr>
            <w:r w:rsidRPr="00B138F3">
              <w:rPr>
                <w:rFonts w:ascii="GHEA Grapalat" w:hAnsi="GHEA Grapalat"/>
              </w:rPr>
              <w:t>___________________________</w:t>
            </w:r>
          </w:p>
          <w:p w:rsidR="0097579C" w:rsidRPr="00B138F3" w:rsidRDefault="0097579C" w:rsidP="00C65D31">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97579C" w:rsidRPr="00B138F3" w:rsidTr="00C65D31">
        <w:trPr>
          <w:tblCellSpacing w:w="7" w:type="dxa"/>
          <w:jc w:val="center"/>
        </w:trPr>
        <w:tc>
          <w:tcPr>
            <w:tcW w:w="0" w:type="auto"/>
            <w:vAlign w:val="center"/>
          </w:tcPr>
          <w:p w:rsidR="0097579C" w:rsidRPr="00B138F3" w:rsidRDefault="0097579C" w:rsidP="00C65D31">
            <w:pPr>
              <w:widowControl w:val="0"/>
              <w:jc w:val="center"/>
              <w:rPr>
                <w:rFonts w:ascii="GHEA Grapalat" w:hAnsi="GHEA Grapalat" w:cs="GHEA Grapalat"/>
              </w:rPr>
            </w:pPr>
            <w:r w:rsidRPr="00B138F3">
              <w:rPr>
                <w:rFonts w:ascii="GHEA Grapalat" w:hAnsi="GHEA Grapalat"/>
              </w:rPr>
              <w:lastRenderedPageBreak/>
              <w:t xml:space="preserve">___________________________ </w:t>
            </w:r>
          </w:p>
          <w:p w:rsidR="0097579C" w:rsidRPr="00B138F3" w:rsidRDefault="0097579C" w:rsidP="00C65D31">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97579C" w:rsidRPr="00B138F3" w:rsidRDefault="0097579C" w:rsidP="00C65D31">
            <w:pPr>
              <w:widowControl w:val="0"/>
              <w:jc w:val="center"/>
              <w:rPr>
                <w:rFonts w:ascii="GHEA Grapalat" w:hAnsi="GHEA Grapalat" w:cs="GHEA Grapalat"/>
              </w:rPr>
            </w:pPr>
            <w:r w:rsidRPr="00B138F3">
              <w:rPr>
                <w:rFonts w:ascii="GHEA Grapalat" w:hAnsi="GHEA Grapalat"/>
              </w:rPr>
              <w:t>___________________________</w:t>
            </w:r>
          </w:p>
          <w:p w:rsidR="0097579C" w:rsidRPr="00B138F3" w:rsidRDefault="0097579C" w:rsidP="00C65D31">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97579C" w:rsidRPr="00B138F3" w:rsidRDefault="0097579C" w:rsidP="0097579C">
      <w:pPr>
        <w:widowControl w:val="0"/>
        <w:spacing w:after="160"/>
        <w:ind w:left="-142" w:firstLine="142"/>
        <w:jc w:val="center"/>
        <w:rPr>
          <w:rFonts w:ascii="GHEA Grapalat" w:hAnsi="GHEA Grapalat" w:cs="Sylfaen"/>
          <w:b/>
        </w:rPr>
      </w:pPr>
    </w:p>
    <w:p w:rsidR="001B1041" w:rsidRDefault="001B1041"/>
    <w:sectPr w:rsidR="001B10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041" w:rsidRDefault="001B1041" w:rsidP="0097579C">
      <w:pPr>
        <w:spacing w:after="0" w:line="240" w:lineRule="auto"/>
      </w:pPr>
      <w:r>
        <w:separator/>
      </w:r>
    </w:p>
  </w:endnote>
  <w:endnote w:type="continuationSeparator" w:id="1">
    <w:p w:rsidR="001B1041" w:rsidRDefault="001B1041" w:rsidP="009757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iriam">
    <w:panose1 w:val="020B0502050101010101"/>
    <w:charset w:val="B1"/>
    <w:family w:val="auto"/>
    <w:pitch w:val="variable"/>
    <w:sig w:usb0="00000801" w:usb1="00000000" w:usb2="00000000" w:usb3="00000000" w:csb0="0000002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97579C" w:rsidRPr="00C861E9" w:rsidRDefault="0097579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041" w:rsidRDefault="001B1041" w:rsidP="0097579C">
      <w:pPr>
        <w:spacing w:after="0" w:line="240" w:lineRule="auto"/>
      </w:pPr>
      <w:r>
        <w:separator/>
      </w:r>
    </w:p>
  </w:footnote>
  <w:footnote w:type="continuationSeparator" w:id="1">
    <w:p w:rsidR="001B1041" w:rsidRDefault="001B1041" w:rsidP="0097579C">
      <w:pPr>
        <w:spacing w:after="0" w:line="240" w:lineRule="auto"/>
      </w:pPr>
      <w:r>
        <w:continuationSeparator/>
      </w:r>
    </w:p>
  </w:footnote>
  <w:footnote w:id="2">
    <w:p w:rsidR="0097579C" w:rsidRPr="00CD6B60" w:rsidRDefault="0097579C" w:rsidP="0097579C">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7579C" w:rsidRPr="00CD6B60" w:rsidRDefault="0097579C" w:rsidP="0097579C">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7579C" w:rsidRPr="00CD6B60" w:rsidRDefault="0097579C" w:rsidP="0097579C">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7579C" w:rsidRPr="00CD6B60" w:rsidRDefault="0097579C" w:rsidP="0097579C">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97579C" w:rsidRDefault="0097579C" w:rsidP="0097579C">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97579C" w:rsidRDefault="0097579C" w:rsidP="0097579C">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97579C" w:rsidRPr="009E2596" w:rsidRDefault="0097579C" w:rsidP="0097579C">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97579C" w:rsidRPr="0049623A" w:rsidDel="00932115" w:rsidRDefault="0097579C" w:rsidP="0097579C">
      <w:pPr>
        <w:pStyle w:val="FootnoteText"/>
        <w:jc w:val="both"/>
        <w:rPr>
          <w:del w:id="0" w:author="Inesa Kocharyan" w:date="2019-10-29T12:18:00Z"/>
        </w:rPr>
      </w:pPr>
      <w:r>
        <w:rPr>
          <w:rStyle w:val="FootnoteReference"/>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5">
    <w:p w:rsidR="0097579C" w:rsidRPr="00D3436F" w:rsidRDefault="0097579C" w:rsidP="0097579C">
      <w:pPr>
        <w:pStyle w:val="FootnoteText"/>
        <w:jc w:val="both"/>
        <w:rPr>
          <w:rFonts w:ascii="GHEA Grapalat" w:hAnsi="GHEA Grapalat"/>
          <w:i/>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7579C" w:rsidRPr="000811C1" w:rsidRDefault="0097579C" w:rsidP="0097579C">
      <w:pPr>
        <w:pStyle w:val="FootnoteText"/>
        <w:rPr>
          <w:rFonts w:asciiTheme="minorHAnsi" w:hAnsiTheme="minorHAnsi"/>
        </w:rPr>
      </w:pPr>
    </w:p>
  </w:footnote>
  <w:footnote w:id="6">
    <w:p w:rsidR="0097579C" w:rsidRPr="002C2499" w:rsidRDefault="0097579C" w:rsidP="0097579C">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97579C" w:rsidRPr="000811C1" w:rsidRDefault="0097579C" w:rsidP="0097579C">
      <w:pPr>
        <w:pStyle w:val="FootnoteText"/>
        <w:rPr>
          <w:rFonts w:asciiTheme="minorHAnsi" w:hAnsiTheme="minorHAnsi"/>
        </w:rPr>
      </w:pPr>
    </w:p>
  </w:footnote>
  <w:footnote w:id="7">
    <w:p w:rsidR="0097579C" w:rsidRPr="008842CE" w:rsidRDefault="0097579C" w:rsidP="0097579C">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7579C" w:rsidRPr="000811C1" w:rsidRDefault="0097579C" w:rsidP="0097579C">
      <w:pPr>
        <w:pStyle w:val="FootnoteText"/>
        <w:rPr>
          <w:lang w:val="af-ZA"/>
        </w:rPr>
      </w:pPr>
    </w:p>
  </w:footnote>
  <w:footnote w:id="8">
    <w:p w:rsidR="0097579C" w:rsidRPr="0092041F" w:rsidRDefault="0097579C" w:rsidP="0097579C">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97579C" w:rsidRPr="00511966" w:rsidRDefault="0097579C" w:rsidP="0097579C">
      <w:pPr>
        <w:pStyle w:val="FootnoteText"/>
        <w:jc w:val="both"/>
        <w:rPr>
          <w:rFonts w:ascii="GHEA Grapalat" w:hAnsi="GHEA Grapalat"/>
          <w:i/>
        </w:rPr>
      </w:pPr>
      <w:r w:rsidRPr="00C67FAB">
        <w:rPr>
          <w:rStyle w:val="FootnoteReference"/>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97579C" w:rsidRPr="008E4439" w:rsidRDefault="0097579C" w:rsidP="0097579C">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rPr>
          <w:rFonts w:ascii="GHEA Grapalat" w:hAnsi="GHEA Grapalat"/>
        </w:rPr>
        <w:t>Настоящий пункт редактируется согласно соответствующему заказчику</w:t>
      </w:r>
    </w:p>
    <w:p w:rsidR="0097579C" w:rsidRPr="000811C1" w:rsidRDefault="0097579C" w:rsidP="0097579C">
      <w:pPr>
        <w:pStyle w:val="FootnoteText"/>
        <w:rPr>
          <w:rFonts w:ascii="Sylfaen" w:hAnsi="Sylfaen"/>
          <w:sz w:val="18"/>
          <w:szCs w:val="18"/>
        </w:rPr>
      </w:pPr>
    </w:p>
  </w:footnote>
  <w:footnote w:id="11">
    <w:p w:rsidR="0097579C" w:rsidRPr="00A31673" w:rsidRDefault="0097579C" w:rsidP="0097579C">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2">
    <w:p w:rsidR="0097579C" w:rsidRPr="00DE7706" w:rsidRDefault="0097579C" w:rsidP="0097579C">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97579C" w:rsidRDefault="0097579C" w:rsidP="0097579C">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7579C" w:rsidRDefault="0097579C" w:rsidP="0097579C">
      <w:pPr>
        <w:pStyle w:val="FootnoteText"/>
        <w:rPr>
          <w:rFonts w:asciiTheme="minorHAnsi" w:hAnsiTheme="minorHAnsi"/>
          <w:lang w:val="af-ZA"/>
        </w:rPr>
      </w:pPr>
    </w:p>
  </w:footnote>
  <w:footnote w:id="14">
    <w:p w:rsidR="0097579C" w:rsidRPr="00D3436F" w:rsidRDefault="0097579C" w:rsidP="0097579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7579C" w:rsidRPr="00D3436F" w:rsidRDefault="0097579C" w:rsidP="0097579C">
      <w:pPr>
        <w:pStyle w:val="FootnoteText"/>
        <w:rPr>
          <w:lang w:val="es-ES"/>
        </w:rPr>
      </w:pPr>
    </w:p>
  </w:footnote>
  <w:footnote w:id="15">
    <w:p w:rsidR="0097579C" w:rsidRPr="008842CE" w:rsidRDefault="0097579C" w:rsidP="0097579C">
      <w:pPr>
        <w:pStyle w:val="FootnoteText"/>
        <w:jc w:val="both"/>
      </w:pPr>
    </w:p>
  </w:footnote>
  <w:footnote w:id="16">
    <w:p w:rsidR="0097579C" w:rsidRPr="008842CE" w:rsidRDefault="0097579C" w:rsidP="0097579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97579C" w:rsidRPr="008842CE" w:rsidRDefault="0097579C" w:rsidP="0097579C">
      <w:pPr>
        <w:pStyle w:val="FootnoteText"/>
        <w:jc w:val="both"/>
        <w:rPr>
          <w:rFonts w:ascii="GHEA Grapalat" w:hAnsi="GHEA Grapalat"/>
        </w:rPr>
      </w:pPr>
    </w:p>
  </w:footnote>
  <w:footnote w:id="17">
    <w:p w:rsidR="0097579C" w:rsidRPr="008842CE" w:rsidRDefault="0097579C" w:rsidP="0097579C">
      <w:pPr>
        <w:pStyle w:val="FootnoteText"/>
        <w:jc w:val="both"/>
      </w:pPr>
    </w:p>
  </w:footnote>
  <w:footnote w:id="18">
    <w:p w:rsidR="0097579C" w:rsidRPr="00D3436F" w:rsidRDefault="0097579C" w:rsidP="0097579C">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97579C" w:rsidRPr="008842CE" w:rsidRDefault="0097579C" w:rsidP="0097579C">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7579C" w:rsidRPr="00D3436F" w:rsidRDefault="0097579C" w:rsidP="0097579C">
      <w:pPr>
        <w:pStyle w:val="FootnoteText"/>
        <w:rPr>
          <w:lang w:val="hy-AM"/>
        </w:rPr>
      </w:pPr>
    </w:p>
  </w:footnote>
  <w:footnote w:id="20">
    <w:p w:rsidR="0097579C" w:rsidRPr="008842CE" w:rsidRDefault="0097579C" w:rsidP="0097579C">
      <w:pPr>
        <w:pStyle w:val="FootnoteText"/>
        <w:widowControl w:val="0"/>
        <w:jc w:val="both"/>
        <w:rPr>
          <w:rFonts w:ascii="GHEA Grapalat" w:hAnsi="GHEA Grapalat"/>
          <w:lang w:val="hy-AM"/>
        </w:rPr>
      </w:pPr>
      <w:r>
        <w:rPr>
          <w:rStyle w:val="FootnoteReference"/>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7579C" w:rsidRPr="00E85250" w:rsidRDefault="0097579C" w:rsidP="0097579C">
      <w:pPr>
        <w:widowControl w:val="0"/>
        <w:spacing w:after="160" w:line="360" w:lineRule="auto"/>
        <w:ind w:firstLine="709"/>
        <w:jc w:val="both"/>
        <w:rPr>
          <w:rFonts w:ascii="GHEA Grapalat" w:hAnsi="GHEA Grapalat"/>
          <w:lang w:val="hy-AM"/>
        </w:rPr>
      </w:pPr>
    </w:p>
    <w:p w:rsidR="0097579C" w:rsidRPr="00D3436F" w:rsidRDefault="0097579C" w:rsidP="0097579C">
      <w:pPr>
        <w:pStyle w:val="FootnoteText"/>
        <w:rPr>
          <w:lang w:val="hy-AM"/>
        </w:rPr>
      </w:pPr>
    </w:p>
  </w:footnote>
  <w:footnote w:id="21">
    <w:p w:rsidR="0097579C" w:rsidRPr="00402BC3" w:rsidRDefault="0097579C" w:rsidP="0097579C">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7579C" w:rsidRPr="00552088" w:rsidRDefault="0097579C" w:rsidP="0097579C">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7579C" w:rsidRPr="00D3436F" w:rsidRDefault="0097579C" w:rsidP="0097579C">
      <w:pPr>
        <w:pStyle w:val="FootnoteText"/>
        <w:rPr>
          <w:lang w:val="hy-AM"/>
        </w:rPr>
      </w:pPr>
    </w:p>
  </w:footnote>
  <w:footnote w:id="22">
    <w:p w:rsidR="0097579C" w:rsidRPr="008842CE" w:rsidRDefault="0097579C" w:rsidP="0097579C">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7579C" w:rsidRPr="00D3436F" w:rsidRDefault="0097579C" w:rsidP="0097579C">
      <w:pPr>
        <w:pStyle w:val="FootnoteText"/>
        <w:rPr>
          <w:lang w:val="hy-AM"/>
        </w:rPr>
      </w:pPr>
    </w:p>
  </w:footnote>
  <w:footnote w:id="23">
    <w:p w:rsidR="0097579C" w:rsidRPr="00D3436F" w:rsidRDefault="0097579C" w:rsidP="0097579C">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97579C" w:rsidRPr="008842CE" w:rsidRDefault="0097579C" w:rsidP="0097579C">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7579C" w:rsidRPr="00D3436F" w:rsidRDefault="0097579C" w:rsidP="0097579C">
      <w:pPr>
        <w:pStyle w:val="FootnoteText"/>
        <w:rPr>
          <w:lang w:val="hy-AM"/>
        </w:rPr>
      </w:pPr>
    </w:p>
  </w:footnote>
  <w:footnote w:id="25">
    <w:p w:rsidR="0097579C" w:rsidRPr="008842CE" w:rsidRDefault="0097579C" w:rsidP="0097579C">
      <w:pPr>
        <w:pStyle w:val="FootnoteText"/>
        <w:widowControl w:val="0"/>
        <w:jc w:val="both"/>
        <w:rPr>
          <w:rFonts w:ascii="GHEA Grapalat" w:hAnsi="GHEA Grapalat"/>
          <w:lang w:val="hy-AM"/>
        </w:rPr>
      </w:pPr>
      <w:r>
        <w:rPr>
          <w:rStyle w:val="FootnoteReference"/>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97579C" w:rsidRPr="008842CE" w:rsidRDefault="0097579C" w:rsidP="0097579C">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7579C" w:rsidRPr="00D3436F" w:rsidRDefault="0097579C" w:rsidP="0097579C">
      <w:pPr>
        <w:pStyle w:val="FootnoteText"/>
        <w:rPr>
          <w:lang w:val="hy-AM"/>
        </w:rPr>
      </w:pPr>
    </w:p>
  </w:footnote>
  <w:footnote w:id="26">
    <w:p w:rsidR="0097579C" w:rsidRPr="00E861BF" w:rsidRDefault="0097579C" w:rsidP="0097579C">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7">
    <w:p w:rsidR="0097579C" w:rsidRDefault="0097579C" w:rsidP="0097579C">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97579C" w:rsidRPr="00E861BF" w:rsidRDefault="0097579C" w:rsidP="0097579C">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rsidR="0097579C" w:rsidRPr="00E861BF" w:rsidRDefault="0097579C" w:rsidP="0097579C">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9">
    <w:p w:rsidR="0097579C" w:rsidRPr="008842CE" w:rsidRDefault="0097579C" w:rsidP="0097579C">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rsidR="0097579C" w:rsidRPr="008842CE" w:rsidRDefault="0097579C" w:rsidP="0097579C">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useFELayout/>
  </w:compat>
  <w:rsids>
    <w:rsidRoot w:val="0097579C"/>
    <w:rsid w:val="001B1041"/>
    <w:rsid w:val="00975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7579C"/>
    <w:pPr>
      <w:keepNext/>
      <w:spacing w:after="0" w:line="240" w:lineRule="auto"/>
      <w:jc w:val="center"/>
      <w:outlineLvl w:val="0"/>
    </w:pPr>
    <w:rPr>
      <w:rFonts w:ascii="Arial Armenian" w:eastAsia="Times New Roman" w:hAnsi="Arial Armenian" w:cs="Times New Roman"/>
      <w:sz w:val="28"/>
      <w:szCs w:val="20"/>
      <w:lang w:bidi="ru-RU"/>
    </w:rPr>
  </w:style>
  <w:style w:type="paragraph" w:styleId="Heading2">
    <w:name w:val="heading 2"/>
    <w:basedOn w:val="Normal"/>
    <w:next w:val="Normal"/>
    <w:link w:val="Heading2Char"/>
    <w:qFormat/>
    <w:rsid w:val="0097579C"/>
    <w:pPr>
      <w:keepNext/>
      <w:spacing w:after="0" w:line="240" w:lineRule="auto"/>
      <w:jc w:val="both"/>
      <w:outlineLvl w:val="1"/>
    </w:pPr>
    <w:rPr>
      <w:rFonts w:ascii="Arial LatArm" w:eastAsia="Times New Roman" w:hAnsi="Arial LatArm" w:cs="Times New Roman"/>
      <w:b/>
      <w:color w:val="0000FF"/>
      <w:sz w:val="20"/>
      <w:szCs w:val="20"/>
      <w:lang w:bidi="ru-RU"/>
    </w:rPr>
  </w:style>
  <w:style w:type="paragraph" w:styleId="Heading3">
    <w:name w:val="heading 3"/>
    <w:basedOn w:val="Normal"/>
    <w:next w:val="Normal"/>
    <w:link w:val="Heading3Char"/>
    <w:qFormat/>
    <w:rsid w:val="0097579C"/>
    <w:pPr>
      <w:keepNext/>
      <w:spacing w:after="0" w:line="360" w:lineRule="auto"/>
      <w:jc w:val="center"/>
      <w:outlineLvl w:val="2"/>
    </w:pPr>
    <w:rPr>
      <w:rFonts w:ascii="Arial LatArm" w:eastAsia="Times New Roman" w:hAnsi="Arial LatArm" w:cs="Times New Roman"/>
      <w:i/>
      <w:sz w:val="20"/>
      <w:szCs w:val="20"/>
      <w:lang w:bidi="ru-RU"/>
    </w:rPr>
  </w:style>
  <w:style w:type="paragraph" w:styleId="Heading4">
    <w:name w:val="heading 4"/>
    <w:basedOn w:val="Normal"/>
    <w:next w:val="Normal"/>
    <w:link w:val="Heading4Char"/>
    <w:qFormat/>
    <w:rsid w:val="0097579C"/>
    <w:pPr>
      <w:keepNext/>
      <w:spacing w:after="0" w:line="240" w:lineRule="auto"/>
      <w:outlineLvl w:val="3"/>
    </w:pPr>
    <w:rPr>
      <w:rFonts w:ascii="Arial LatArm" w:eastAsia="Times New Roman" w:hAnsi="Arial LatArm" w:cs="Times New Roman"/>
      <w:i/>
      <w:sz w:val="18"/>
      <w:szCs w:val="20"/>
      <w:lang w:bidi="ru-RU"/>
    </w:rPr>
  </w:style>
  <w:style w:type="paragraph" w:styleId="Heading5">
    <w:name w:val="heading 5"/>
    <w:basedOn w:val="Normal"/>
    <w:next w:val="Normal"/>
    <w:link w:val="Heading5Char"/>
    <w:qFormat/>
    <w:rsid w:val="0097579C"/>
    <w:pPr>
      <w:keepNext/>
      <w:spacing w:after="0" w:line="240" w:lineRule="auto"/>
      <w:jc w:val="center"/>
      <w:outlineLvl w:val="4"/>
    </w:pPr>
    <w:rPr>
      <w:rFonts w:ascii="Arial LatArm" w:eastAsia="Times New Roman" w:hAnsi="Arial LatArm" w:cs="Times New Roman"/>
      <w:b/>
      <w:sz w:val="26"/>
      <w:szCs w:val="20"/>
      <w:lang w:bidi="ru-RU"/>
    </w:rPr>
  </w:style>
  <w:style w:type="paragraph" w:styleId="Heading6">
    <w:name w:val="heading 6"/>
    <w:basedOn w:val="Normal"/>
    <w:next w:val="Normal"/>
    <w:link w:val="Heading6Char"/>
    <w:qFormat/>
    <w:rsid w:val="0097579C"/>
    <w:pPr>
      <w:keepNext/>
      <w:spacing w:after="0" w:line="240" w:lineRule="auto"/>
      <w:outlineLvl w:val="5"/>
    </w:pPr>
    <w:rPr>
      <w:rFonts w:ascii="Arial LatArm" w:eastAsia="Times New Roman" w:hAnsi="Arial LatArm" w:cs="Times New Roman"/>
      <w:b/>
      <w:color w:val="000000"/>
      <w:szCs w:val="20"/>
      <w:lang w:bidi="ru-RU"/>
    </w:rPr>
  </w:style>
  <w:style w:type="paragraph" w:styleId="Heading7">
    <w:name w:val="heading 7"/>
    <w:basedOn w:val="Normal"/>
    <w:next w:val="Normal"/>
    <w:link w:val="Heading7Char"/>
    <w:qFormat/>
    <w:rsid w:val="0097579C"/>
    <w:pPr>
      <w:keepNext/>
      <w:spacing w:after="0" w:line="240" w:lineRule="auto"/>
      <w:ind w:left="-66"/>
      <w:jc w:val="center"/>
      <w:outlineLvl w:val="6"/>
    </w:pPr>
    <w:rPr>
      <w:rFonts w:ascii="Times Armenian" w:eastAsia="Times New Roman" w:hAnsi="Times Armenian" w:cs="Times New Roman"/>
      <w:b/>
      <w:sz w:val="20"/>
      <w:szCs w:val="20"/>
      <w:lang w:bidi="ru-RU"/>
    </w:rPr>
  </w:style>
  <w:style w:type="paragraph" w:styleId="Heading8">
    <w:name w:val="heading 8"/>
    <w:basedOn w:val="Normal"/>
    <w:next w:val="Normal"/>
    <w:link w:val="Heading8Char"/>
    <w:qFormat/>
    <w:rsid w:val="0097579C"/>
    <w:pPr>
      <w:keepNext/>
      <w:spacing w:after="0" w:line="240" w:lineRule="auto"/>
      <w:outlineLvl w:val="7"/>
    </w:pPr>
    <w:rPr>
      <w:rFonts w:ascii="Times Armenian" w:eastAsia="Times New Roman" w:hAnsi="Times Armenian" w:cs="Times New Roman"/>
      <w:i/>
      <w:sz w:val="20"/>
      <w:szCs w:val="20"/>
      <w:lang w:bidi="ru-RU"/>
    </w:rPr>
  </w:style>
  <w:style w:type="paragraph" w:styleId="Heading9">
    <w:name w:val="heading 9"/>
    <w:basedOn w:val="Normal"/>
    <w:next w:val="Normal"/>
    <w:link w:val="Heading9Char"/>
    <w:qFormat/>
    <w:rsid w:val="0097579C"/>
    <w:pPr>
      <w:keepNext/>
      <w:spacing w:after="0" w:line="240" w:lineRule="auto"/>
      <w:jc w:val="center"/>
      <w:outlineLvl w:val="8"/>
    </w:pPr>
    <w:rPr>
      <w:rFonts w:ascii="Times Armenian" w:eastAsia="Times New Roman" w:hAnsi="Times Armenian" w:cs="Times New Roman"/>
      <w:b/>
      <w:color w:val="000000"/>
      <w:szCs w:val="20"/>
      <w:lang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579C"/>
    <w:rPr>
      <w:rFonts w:ascii="Arial Armenian" w:eastAsia="Times New Roman" w:hAnsi="Arial Armenian" w:cs="Times New Roman"/>
      <w:sz w:val="28"/>
      <w:szCs w:val="20"/>
      <w:lang w:bidi="ru-RU"/>
    </w:rPr>
  </w:style>
  <w:style w:type="character" w:customStyle="1" w:styleId="Heading2Char">
    <w:name w:val="Heading 2 Char"/>
    <w:basedOn w:val="DefaultParagraphFont"/>
    <w:link w:val="Heading2"/>
    <w:rsid w:val="0097579C"/>
    <w:rPr>
      <w:rFonts w:ascii="Arial LatArm" w:eastAsia="Times New Roman" w:hAnsi="Arial LatArm" w:cs="Times New Roman"/>
      <w:b/>
      <w:color w:val="0000FF"/>
      <w:sz w:val="20"/>
      <w:szCs w:val="20"/>
      <w:lang w:bidi="ru-RU"/>
    </w:rPr>
  </w:style>
  <w:style w:type="character" w:customStyle="1" w:styleId="Heading3Char">
    <w:name w:val="Heading 3 Char"/>
    <w:basedOn w:val="DefaultParagraphFont"/>
    <w:link w:val="Heading3"/>
    <w:rsid w:val="0097579C"/>
    <w:rPr>
      <w:rFonts w:ascii="Arial LatArm" w:eastAsia="Times New Roman" w:hAnsi="Arial LatArm" w:cs="Times New Roman"/>
      <w:i/>
      <w:sz w:val="20"/>
      <w:szCs w:val="20"/>
      <w:lang w:bidi="ru-RU"/>
    </w:rPr>
  </w:style>
  <w:style w:type="character" w:customStyle="1" w:styleId="Heading4Char">
    <w:name w:val="Heading 4 Char"/>
    <w:basedOn w:val="DefaultParagraphFont"/>
    <w:link w:val="Heading4"/>
    <w:rsid w:val="0097579C"/>
    <w:rPr>
      <w:rFonts w:ascii="Arial LatArm" w:eastAsia="Times New Roman" w:hAnsi="Arial LatArm" w:cs="Times New Roman"/>
      <w:i/>
      <w:sz w:val="18"/>
      <w:szCs w:val="20"/>
      <w:lang w:bidi="ru-RU"/>
    </w:rPr>
  </w:style>
  <w:style w:type="character" w:customStyle="1" w:styleId="Heading5Char">
    <w:name w:val="Heading 5 Char"/>
    <w:basedOn w:val="DefaultParagraphFont"/>
    <w:link w:val="Heading5"/>
    <w:rsid w:val="0097579C"/>
    <w:rPr>
      <w:rFonts w:ascii="Arial LatArm" w:eastAsia="Times New Roman" w:hAnsi="Arial LatArm" w:cs="Times New Roman"/>
      <w:b/>
      <w:sz w:val="26"/>
      <w:szCs w:val="20"/>
      <w:lang w:bidi="ru-RU"/>
    </w:rPr>
  </w:style>
  <w:style w:type="character" w:customStyle="1" w:styleId="Heading6Char">
    <w:name w:val="Heading 6 Char"/>
    <w:basedOn w:val="DefaultParagraphFont"/>
    <w:link w:val="Heading6"/>
    <w:rsid w:val="0097579C"/>
    <w:rPr>
      <w:rFonts w:ascii="Arial LatArm" w:eastAsia="Times New Roman" w:hAnsi="Arial LatArm" w:cs="Times New Roman"/>
      <w:b/>
      <w:color w:val="000000"/>
      <w:szCs w:val="20"/>
      <w:lang w:bidi="ru-RU"/>
    </w:rPr>
  </w:style>
  <w:style w:type="character" w:customStyle="1" w:styleId="Heading7Char">
    <w:name w:val="Heading 7 Char"/>
    <w:basedOn w:val="DefaultParagraphFont"/>
    <w:link w:val="Heading7"/>
    <w:rsid w:val="0097579C"/>
    <w:rPr>
      <w:rFonts w:ascii="Times Armenian" w:eastAsia="Times New Roman" w:hAnsi="Times Armenian" w:cs="Times New Roman"/>
      <w:b/>
      <w:sz w:val="20"/>
      <w:szCs w:val="20"/>
      <w:lang w:bidi="ru-RU"/>
    </w:rPr>
  </w:style>
  <w:style w:type="character" w:customStyle="1" w:styleId="Heading8Char">
    <w:name w:val="Heading 8 Char"/>
    <w:basedOn w:val="DefaultParagraphFont"/>
    <w:link w:val="Heading8"/>
    <w:rsid w:val="0097579C"/>
    <w:rPr>
      <w:rFonts w:ascii="Times Armenian" w:eastAsia="Times New Roman" w:hAnsi="Times Armenian" w:cs="Times New Roman"/>
      <w:i/>
      <w:sz w:val="20"/>
      <w:szCs w:val="20"/>
      <w:lang w:bidi="ru-RU"/>
    </w:rPr>
  </w:style>
  <w:style w:type="character" w:customStyle="1" w:styleId="Heading9Char">
    <w:name w:val="Heading 9 Char"/>
    <w:basedOn w:val="DefaultParagraphFont"/>
    <w:link w:val="Heading9"/>
    <w:rsid w:val="0097579C"/>
    <w:rPr>
      <w:rFonts w:ascii="Times Armenian" w:eastAsia="Times New Roman" w:hAnsi="Times Armenian" w:cs="Times New Roman"/>
      <w:b/>
      <w:color w:val="000000"/>
      <w:szCs w:val="20"/>
      <w:lang w:bidi="ru-RU"/>
    </w:rPr>
  </w:style>
  <w:style w:type="paragraph" w:styleId="BodyTextIndent">
    <w:name w:val="Body Text Indent"/>
    <w:aliases w:val=" Char, Char Char Char Char,Char Char Char Char"/>
    <w:basedOn w:val="Normal"/>
    <w:link w:val="BodyTextIndentChar"/>
    <w:rsid w:val="0097579C"/>
    <w:pPr>
      <w:spacing w:after="0" w:line="360" w:lineRule="auto"/>
      <w:ind w:firstLine="720"/>
      <w:jc w:val="both"/>
    </w:pPr>
    <w:rPr>
      <w:rFonts w:ascii="Arial LatArm" w:eastAsia="Times New Roman" w:hAnsi="Arial LatArm" w:cs="Times New Roman"/>
      <w:i/>
      <w:sz w:val="20"/>
      <w:szCs w:val="20"/>
      <w:lang w:bidi="ru-RU"/>
    </w:rPr>
  </w:style>
  <w:style w:type="character" w:customStyle="1" w:styleId="BodyTextIndentChar">
    <w:name w:val="Body Text Indent Char"/>
    <w:aliases w:val=" Char Char, Char Char Char Char Char,Char Char Char Char Char"/>
    <w:basedOn w:val="DefaultParagraphFont"/>
    <w:link w:val="BodyTextIndent"/>
    <w:rsid w:val="0097579C"/>
    <w:rPr>
      <w:rFonts w:ascii="Arial LatArm" w:eastAsia="Times New Roman" w:hAnsi="Arial LatArm" w:cs="Times New Roman"/>
      <w:i/>
      <w:sz w:val="20"/>
      <w:szCs w:val="20"/>
      <w:lang w:bidi="ru-RU"/>
    </w:rPr>
  </w:style>
  <w:style w:type="paragraph" w:styleId="Footer">
    <w:name w:val="footer"/>
    <w:basedOn w:val="Normal"/>
    <w:link w:val="FooterChar"/>
    <w:uiPriority w:val="99"/>
    <w:rsid w:val="0097579C"/>
    <w:pPr>
      <w:tabs>
        <w:tab w:val="center" w:pos="4320"/>
        <w:tab w:val="right" w:pos="8640"/>
      </w:tabs>
      <w:spacing w:after="0" w:line="240" w:lineRule="auto"/>
    </w:pPr>
    <w:rPr>
      <w:rFonts w:ascii="Times New Roman" w:eastAsia="Times New Roman" w:hAnsi="Times New Roman" w:cs="Times New Roman"/>
      <w:sz w:val="20"/>
      <w:szCs w:val="20"/>
      <w:lang w:bidi="ru-RU"/>
    </w:rPr>
  </w:style>
  <w:style w:type="character" w:customStyle="1" w:styleId="FooterChar">
    <w:name w:val="Footer Char"/>
    <w:basedOn w:val="DefaultParagraphFont"/>
    <w:link w:val="Footer"/>
    <w:uiPriority w:val="99"/>
    <w:rsid w:val="0097579C"/>
    <w:rPr>
      <w:rFonts w:ascii="Times New Roman" w:eastAsia="Times New Roman" w:hAnsi="Times New Roman" w:cs="Times New Roman"/>
      <w:sz w:val="20"/>
      <w:szCs w:val="20"/>
      <w:lang w:bidi="ru-RU"/>
    </w:rPr>
  </w:style>
  <w:style w:type="paragraph" w:styleId="BodyTextIndent3">
    <w:name w:val="Body Text Indent 3"/>
    <w:basedOn w:val="Normal"/>
    <w:link w:val="BodyTextIndent3Char"/>
    <w:rsid w:val="0097579C"/>
    <w:pPr>
      <w:spacing w:after="0" w:line="360" w:lineRule="auto"/>
      <w:ind w:firstLine="567"/>
      <w:jc w:val="both"/>
    </w:pPr>
    <w:rPr>
      <w:rFonts w:ascii="Times Armenian" w:eastAsia="Times New Roman" w:hAnsi="Times Armenian" w:cs="Times New Roman"/>
      <w:sz w:val="20"/>
      <w:szCs w:val="20"/>
      <w:lang w:bidi="ru-RU"/>
    </w:rPr>
  </w:style>
  <w:style w:type="character" w:customStyle="1" w:styleId="BodyTextIndent3Char">
    <w:name w:val="Body Text Indent 3 Char"/>
    <w:basedOn w:val="DefaultParagraphFont"/>
    <w:link w:val="BodyTextIndent3"/>
    <w:rsid w:val="0097579C"/>
    <w:rPr>
      <w:rFonts w:ascii="Times Armenian" w:eastAsia="Times New Roman" w:hAnsi="Times Armenian" w:cs="Times New Roman"/>
      <w:sz w:val="20"/>
      <w:szCs w:val="20"/>
      <w:lang w:bidi="ru-RU"/>
    </w:rPr>
  </w:style>
  <w:style w:type="paragraph" w:styleId="BodyText2">
    <w:name w:val="Body Text 2"/>
    <w:basedOn w:val="Normal"/>
    <w:link w:val="BodyText2Char"/>
    <w:rsid w:val="0097579C"/>
    <w:pPr>
      <w:tabs>
        <w:tab w:val="left" w:pos="720"/>
      </w:tabs>
      <w:spacing w:after="0" w:line="360" w:lineRule="auto"/>
    </w:pPr>
    <w:rPr>
      <w:rFonts w:ascii="Arial LatArm" w:eastAsia="Times New Roman" w:hAnsi="Arial LatArm" w:cs="Times New Roman"/>
      <w:sz w:val="20"/>
      <w:szCs w:val="20"/>
      <w:lang w:bidi="ru-RU"/>
    </w:rPr>
  </w:style>
  <w:style w:type="character" w:customStyle="1" w:styleId="BodyText2Char">
    <w:name w:val="Body Text 2 Char"/>
    <w:basedOn w:val="DefaultParagraphFont"/>
    <w:link w:val="BodyText2"/>
    <w:rsid w:val="0097579C"/>
    <w:rPr>
      <w:rFonts w:ascii="Arial LatArm" w:eastAsia="Times New Roman" w:hAnsi="Arial LatArm" w:cs="Times New Roman"/>
      <w:sz w:val="20"/>
      <w:szCs w:val="20"/>
      <w:lang w:bidi="ru-RU"/>
    </w:rPr>
  </w:style>
  <w:style w:type="paragraph" w:styleId="BodyTextIndent2">
    <w:name w:val="Body Text Indent 2"/>
    <w:basedOn w:val="Normal"/>
    <w:link w:val="BodyTextIndent2Char"/>
    <w:rsid w:val="0097579C"/>
    <w:pPr>
      <w:spacing w:after="0" w:line="360" w:lineRule="auto"/>
      <w:ind w:firstLine="540"/>
      <w:jc w:val="both"/>
    </w:pPr>
    <w:rPr>
      <w:rFonts w:ascii="Baltica" w:eastAsia="Times New Roman" w:hAnsi="Baltica" w:cs="Times New Roman"/>
      <w:sz w:val="20"/>
      <w:szCs w:val="20"/>
      <w:lang w:bidi="ru-RU"/>
    </w:rPr>
  </w:style>
  <w:style w:type="character" w:customStyle="1" w:styleId="BodyTextIndent2Char">
    <w:name w:val="Body Text Indent 2 Char"/>
    <w:basedOn w:val="DefaultParagraphFont"/>
    <w:link w:val="BodyTextIndent2"/>
    <w:rsid w:val="0097579C"/>
    <w:rPr>
      <w:rFonts w:ascii="Baltica" w:eastAsia="Times New Roman" w:hAnsi="Baltica" w:cs="Times New Roman"/>
      <w:sz w:val="20"/>
      <w:szCs w:val="20"/>
      <w:lang w:bidi="ru-RU"/>
    </w:rPr>
  </w:style>
  <w:style w:type="paragraph" w:customStyle="1" w:styleId="Char">
    <w:name w:val="Char"/>
    <w:basedOn w:val="Normal"/>
    <w:semiHidden/>
    <w:rsid w:val="0097579C"/>
    <w:pPr>
      <w:spacing w:after="160" w:line="360" w:lineRule="auto"/>
      <w:ind w:firstLine="709"/>
      <w:jc w:val="both"/>
    </w:pPr>
    <w:rPr>
      <w:rFonts w:ascii="Arial AMU" w:eastAsia="Times New Roman" w:hAnsi="Arial AMU" w:cs="Arial"/>
      <w:szCs w:val="20"/>
      <w:lang w:bidi="ru-RU"/>
    </w:rPr>
  </w:style>
  <w:style w:type="paragraph" w:customStyle="1" w:styleId="Default">
    <w:name w:val="Default"/>
    <w:rsid w:val="0097579C"/>
    <w:pPr>
      <w:autoSpaceDE w:val="0"/>
      <w:autoSpaceDN w:val="0"/>
      <w:adjustRightInd w:val="0"/>
      <w:spacing w:after="0" w:line="240" w:lineRule="auto"/>
    </w:pPr>
    <w:rPr>
      <w:rFonts w:ascii="Arial Unicode" w:eastAsia="Times New Roman" w:hAnsi="Arial Unicode" w:cs="Arial Unicode"/>
      <w:color w:val="000000"/>
      <w:sz w:val="24"/>
      <w:szCs w:val="24"/>
      <w:lang w:bidi="ru-RU"/>
    </w:rPr>
  </w:style>
  <w:style w:type="paragraph" w:styleId="BalloonText">
    <w:name w:val="Balloon Text"/>
    <w:basedOn w:val="Normal"/>
    <w:link w:val="BalloonTextChar"/>
    <w:rsid w:val="0097579C"/>
    <w:pPr>
      <w:spacing w:after="0" w:line="240" w:lineRule="auto"/>
    </w:pPr>
    <w:rPr>
      <w:rFonts w:ascii="Tahoma" w:eastAsia="Times New Roman" w:hAnsi="Tahoma" w:cs="Times New Roman"/>
      <w:sz w:val="16"/>
      <w:szCs w:val="16"/>
      <w:lang w:bidi="ru-RU"/>
    </w:rPr>
  </w:style>
  <w:style w:type="character" w:customStyle="1" w:styleId="BalloonTextChar">
    <w:name w:val="Balloon Text Char"/>
    <w:basedOn w:val="DefaultParagraphFont"/>
    <w:link w:val="BalloonText"/>
    <w:rsid w:val="0097579C"/>
    <w:rPr>
      <w:rFonts w:ascii="Tahoma" w:eastAsia="Times New Roman" w:hAnsi="Tahoma" w:cs="Times New Roman"/>
      <w:sz w:val="16"/>
      <w:szCs w:val="16"/>
      <w:lang w:bidi="ru-RU"/>
    </w:rPr>
  </w:style>
  <w:style w:type="character" w:styleId="Hyperlink">
    <w:name w:val="Hyperlink"/>
    <w:rsid w:val="0097579C"/>
    <w:rPr>
      <w:color w:val="0000FF"/>
      <w:u w:val="single"/>
    </w:rPr>
  </w:style>
  <w:style w:type="character" w:customStyle="1" w:styleId="CharChar1">
    <w:name w:val="Char Char1"/>
    <w:locked/>
    <w:rsid w:val="0097579C"/>
    <w:rPr>
      <w:rFonts w:ascii="Arial LatArm" w:hAnsi="Arial LatArm"/>
      <w:i/>
      <w:lang w:val="ru-RU" w:eastAsia="ru-RU" w:bidi="ru-RU"/>
    </w:rPr>
  </w:style>
  <w:style w:type="paragraph" w:styleId="BodyText">
    <w:name w:val="Body Text"/>
    <w:basedOn w:val="Normal"/>
    <w:link w:val="BodyTextChar"/>
    <w:rsid w:val="0097579C"/>
    <w:pPr>
      <w:spacing w:after="120" w:line="240" w:lineRule="auto"/>
    </w:pPr>
    <w:rPr>
      <w:rFonts w:ascii="Times New Roman" w:eastAsia="Times New Roman" w:hAnsi="Times New Roman" w:cs="Times New Roman"/>
      <w:sz w:val="24"/>
      <w:szCs w:val="24"/>
      <w:lang w:bidi="ru-RU"/>
    </w:rPr>
  </w:style>
  <w:style w:type="character" w:customStyle="1" w:styleId="BodyTextChar">
    <w:name w:val="Body Text Char"/>
    <w:basedOn w:val="DefaultParagraphFont"/>
    <w:link w:val="BodyText"/>
    <w:rsid w:val="0097579C"/>
    <w:rPr>
      <w:rFonts w:ascii="Times New Roman" w:eastAsia="Times New Roman" w:hAnsi="Times New Roman" w:cs="Times New Roman"/>
      <w:sz w:val="24"/>
      <w:szCs w:val="24"/>
      <w:lang w:bidi="ru-RU"/>
    </w:rPr>
  </w:style>
  <w:style w:type="paragraph" w:styleId="Index1">
    <w:name w:val="index 1"/>
    <w:basedOn w:val="Normal"/>
    <w:next w:val="Normal"/>
    <w:autoRedefine/>
    <w:semiHidden/>
    <w:rsid w:val="0097579C"/>
    <w:pPr>
      <w:spacing w:after="0" w:line="240" w:lineRule="auto"/>
      <w:ind w:left="240" w:hanging="240"/>
    </w:pPr>
    <w:rPr>
      <w:rFonts w:ascii="Times New Roman" w:eastAsia="Times New Roman" w:hAnsi="Times New Roman" w:cs="Times New Roman"/>
      <w:sz w:val="24"/>
      <w:szCs w:val="24"/>
      <w:lang w:bidi="ru-RU"/>
    </w:rPr>
  </w:style>
  <w:style w:type="paragraph" w:styleId="IndexHeading">
    <w:name w:val="index heading"/>
    <w:basedOn w:val="Normal"/>
    <w:next w:val="Index1"/>
    <w:semiHidden/>
    <w:rsid w:val="0097579C"/>
    <w:pPr>
      <w:spacing w:after="0" w:line="240" w:lineRule="auto"/>
    </w:pPr>
    <w:rPr>
      <w:rFonts w:ascii="Times New Roman" w:eastAsia="Times New Roman" w:hAnsi="Times New Roman" w:cs="Times New Roman"/>
      <w:sz w:val="20"/>
      <w:szCs w:val="20"/>
      <w:lang w:bidi="ru-RU"/>
    </w:rPr>
  </w:style>
  <w:style w:type="paragraph" w:styleId="Header">
    <w:name w:val="header"/>
    <w:basedOn w:val="Normal"/>
    <w:link w:val="HeaderChar"/>
    <w:rsid w:val="0097579C"/>
    <w:pPr>
      <w:tabs>
        <w:tab w:val="center" w:pos="4153"/>
        <w:tab w:val="right" w:pos="8306"/>
      </w:tabs>
      <w:spacing w:after="0" w:line="240" w:lineRule="auto"/>
    </w:pPr>
    <w:rPr>
      <w:rFonts w:ascii="Times New Roman" w:eastAsia="Times New Roman" w:hAnsi="Times New Roman" w:cs="Times New Roman"/>
      <w:sz w:val="20"/>
      <w:szCs w:val="20"/>
      <w:lang w:bidi="ru-RU"/>
    </w:rPr>
  </w:style>
  <w:style w:type="character" w:customStyle="1" w:styleId="HeaderChar">
    <w:name w:val="Header Char"/>
    <w:basedOn w:val="DefaultParagraphFont"/>
    <w:link w:val="Header"/>
    <w:rsid w:val="0097579C"/>
    <w:rPr>
      <w:rFonts w:ascii="Times New Roman" w:eastAsia="Times New Roman" w:hAnsi="Times New Roman" w:cs="Times New Roman"/>
      <w:sz w:val="20"/>
      <w:szCs w:val="20"/>
      <w:lang w:bidi="ru-RU"/>
    </w:rPr>
  </w:style>
  <w:style w:type="paragraph" w:styleId="BodyText3">
    <w:name w:val="Body Text 3"/>
    <w:basedOn w:val="Normal"/>
    <w:link w:val="BodyText3Char"/>
    <w:rsid w:val="0097579C"/>
    <w:pPr>
      <w:spacing w:after="0" w:line="240" w:lineRule="auto"/>
      <w:jc w:val="both"/>
    </w:pPr>
    <w:rPr>
      <w:rFonts w:ascii="Arial LatArm" w:eastAsia="Times New Roman" w:hAnsi="Arial LatArm" w:cs="Times New Roman"/>
      <w:sz w:val="20"/>
      <w:szCs w:val="20"/>
      <w:lang w:bidi="ru-RU"/>
    </w:rPr>
  </w:style>
  <w:style w:type="character" w:customStyle="1" w:styleId="BodyText3Char">
    <w:name w:val="Body Text 3 Char"/>
    <w:basedOn w:val="DefaultParagraphFont"/>
    <w:link w:val="BodyText3"/>
    <w:rsid w:val="0097579C"/>
    <w:rPr>
      <w:rFonts w:ascii="Arial LatArm" w:eastAsia="Times New Roman" w:hAnsi="Arial LatArm" w:cs="Times New Roman"/>
      <w:sz w:val="20"/>
      <w:szCs w:val="20"/>
      <w:lang w:bidi="ru-RU"/>
    </w:rPr>
  </w:style>
  <w:style w:type="paragraph" w:styleId="Title">
    <w:name w:val="Title"/>
    <w:basedOn w:val="Normal"/>
    <w:link w:val="TitleChar"/>
    <w:qFormat/>
    <w:rsid w:val="0097579C"/>
    <w:pPr>
      <w:spacing w:after="0" w:line="240" w:lineRule="auto"/>
      <w:jc w:val="center"/>
    </w:pPr>
    <w:rPr>
      <w:rFonts w:ascii="Arial Armenian" w:eastAsia="Times New Roman" w:hAnsi="Arial Armenian" w:cs="Times New Roman"/>
      <w:sz w:val="24"/>
      <w:szCs w:val="20"/>
      <w:lang w:bidi="ru-RU"/>
    </w:rPr>
  </w:style>
  <w:style w:type="character" w:customStyle="1" w:styleId="TitleChar">
    <w:name w:val="Title Char"/>
    <w:basedOn w:val="DefaultParagraphFont"/>
    <w:link w:val="Title"/>
    <w:rsid w:val="0097579C"/>
    <w:rPr>
      <w:rFonts w:ascii="Arial Armenian" w:eastAsia="Times New Roman" w:hAnsi="Arial Armenian" w:cs="Times New Roman"/>
      <w:sz w:val="24"/>
      <w:szCs w:val="20"/>
      <w:lang w:bidi="ru-RU"/>
    </w:rPr>
  </w:style>
  <w:style w:type="character" w:styleId="PageNumber">
    <w:name w:val="page number"/>
    <w:basedOn w:val="DefaultParagraphFont"/>
    <w:rsid w:val="0097579C"/>
  </w:style>
  <w:style w:type="paragraph" w:styleId="FootnoteText">
    <w:name w:val="footnote text"/>
    <w:basedOn w:val="Normal"/>
    <w:link w:val="FootnoteTextChar"/>
    <w:semiHidden/>
    <w:rsid w:val="0097579C"/>
    <w:pPr>
      <w:spacing w:after="0" w:line="240" w:lineRule="auto"/>
    </w:pPr>
    <w:rPr>
      <w:rFonts w:ascii="Times Armenian" w:eastAsia="Times New Roman" w:hAnsi="Times Armenian" w:cs="Times New Roman"/>
      <w:sz w:val="20"/>
      <w:szCs w:val="20"/>
      <w:lang w:bidi="ru-RU"/>
    </w:rPr>
  </w:style>
  <w:style w:type="character" w:customStyle="1" w:styleId="FootnoteTextChar">
    <w:name w:val="Footnote Text Char"/>
    <w:basedOn w:val="DefaultParagraphFont"/>
    <w:link w:val="FootnoteText"/>
    <w:semiHidden/>
    <w:rsid w:val="0097579C"/>
    <w:rPr>
      <w:rFonts w:ascii="Times Armenian" w:eastAsia="Times New Roman" w:hAnsi="Times Armenian" w:cs="Times New Roman"/>
      <w:sz w:val="20"/>
      <w:szCs w:val="20"/>
      <w:lang w:bidi="ru-RU"/>
    </w:rPr>
  </w:style>
  <w:style w:type="paragraph" w:customStyle="1" w:styleId="CharCharCharCharCharCharCharCharCharCharCharChar">
    <w:name w:val="Char Char Char Char Char Char Char Char Char Char Char Char"/>
    <w:basedOn w:val="Normal"/>
    <w:rsid w:val="0097579C"/>
    <w:pPr>
      <w:spacing w:after="160" w:line="240" w:lineRule="exact"/>
    </w:pPr>
    <w:rPr>
      <w:rFonts w:ascii="Arial" w:eastAsia="Times New Roman" w:hAnsi="Arial" w:cs="Arial"/>
      <w:sz w:val="20"/>
      <w:szCs w:val="20"/>
      <w:lang w:bidi="ru-RU"/>
    </w:rPr>
  </w:style>
  <w:style w:type="paragraph" w:customStyle="1" w:styleId="norm">
    <w:name w:val="norm"/>
    <w:basedOn w:val="Normal"/>
    <w:rsid w:val="0097579C"/>
    <w:pPr>
      <w:spacing w:after="0" w:line="480" w:lineRule="auto"/>
      <w:ind w:firstLine="709"/>
      <w:jc w:val="both"/>
    </w:pPr>
    <w:rPr>
      <w:rFonts w:ascii="Arial Armenian" w:eastAsia="Times New Roman" w:hAnsi="Arial Armenian" w:cs="Times New Roman"/>
      <w:szCs w:val="20"/>
      <w:lang w:bidi="ru-RU"/>
    </w:rPr>
  </w:style>
  <w:style w:type="character" w:customStyle="1" w:styleId="normChar">
    <w:name w:val="norm Char"/>
    <w:locked/>
    <w:rsid w:val="0097579C"/>
    <w:rPr>
      <w:rFonts w:ascii="Arial Armenian" w:hAnsi="Arial Armenian"/>
      <w:sz w:val="22"/>
      <w:lang w:val="ru-RU" w:eastAsia="ru-RU" w:bidi="ru-RU"/>
    </w:rPr>
  </w:style>
  <w:style w:type="character" w:customStyle="1" w:styleId="CharCharChar">
    <w:name w:val="Char Char Char"/>
    <w:rsid w:val="0097579C"/>
    <w:rPr>
      <w:rFonts w:ascii="Arial LatArm" w:hAnsi="Arial LatArm"/>
      <w:sz w:val="24"/>
      <w:lang w:eastAsia="ru-RU"/>
    </w:rPr>
  </w:style>
  <w:style w:type="paragraph" w:styleId="NormalWeb">
    <w:name w:val="Normal (Web)"/>
    <w:basedOn w:val="Normal"/>
    <w:uiPriority w:val="99"/>
    <w:rsid w:val="0097579C"/>
    <w:pPr>
      <w:spacing w:before="100" w:beforeAutospacing="1" w:after="100" w:afterAutospacing="1" w:line="240" w:lineRule="auto"/>
    </w:pPr>
    <w:rPr>
      <w:rFonts w:ascii="Times New Roman" w:eastAsia="Times New Roman" w:hAnsi="Times New Roman" w:cs="Times New Roman"/>
      <w:sz w:val="24"/>
      <w:szCs w:val="24"/>
      <w:lang w:bidi="ru-RU"/>
    </w:rPr>
  </w:style>
  <w:style w:type="character" w:styleId="Strong">
    <w:name w:val="Strong"/>
    <w:uiPriority w:val="22"/>
    <w:qFormat/>
    <w:rsid w:val="0097579C"/>
    <w:rPr>
      <w:b/>
      <w:bCs/>
    </w:rPr>
  </w:style>
  <w:style w:type="character" w:styleId="FootnoteReference">
    <w:name w:val="footnote reference"/>
    <w:semiHidden/>
    <w:rsid w:val="0097579C"/>
    <w:rPr>
      <w:vertAlign w:val="superscript"/>
    </w:rPr>
  </w:style>
  <w:style w:type="character" w:customStyle="1" w:styleId="CharChar22">
    <w:name w:val="Char Char22"/>
    <w:rsid w:val="0097579C"/>
    <w:rPr>
      <w:rFonts w:ascii="Arial Armenian" w:hAnsi="Arial Armenian"/>
      <w:sz w:val="28"/>
      <w:lang w:val="ru-RU"/>
    </w:rPr>
  </w:style>
  <w:style w:type="character" w:customStyle="1" w:styleId="CharChar20">
    <w:name w:val="Char Char20"/>
    <w:rsid w:val="0097579C"/>
    <w:rPr>
      <w:rFonts w:ascii="Times LatArm" w:hAnsi="Times LatArm"/>
      <w:b/>
      <w:sz w:val="28"/>
      <w:lang w:val="ru-RU"/>
    </w:rPr>
  </w:style>
  <w:style w:type="character" w:customStyle="1" w:styleId="CharChar16">
    <w:name w:val="Char Char16"/>
    <w:rsid w:val="0097579C"/>
    <w:rPr>
      <w:rFonts w:ascii="Times Armenian" w:hAnsi="Times Armenian"/>
      <w:b/>
      <w:lang w:val="ru-RU"/>
    </w:rPr>
  </w:style>
  <w:style w:type="character" w:customStyle="1" w:styleId="CharChar15">
    <w:name w:val="Char Char15"/>
    <w:rsid w:val="0097579C"/>
    <w:rPr>
      <w:rFonts w:ascii="Times Armenian" w:hAnsi="Times Armenian"/>
      <w:i/>
      <w:lang w:val="ru-RU"/>
    </w:rPr>
  </w:style>
  <w:style w:type="character" w:customStyle="1" w:styleId="CharChar13">
    <w:name w:val="Char Char13"/>
    <w:rsid w:val="0097579C"/>
    <w:rPr>
      <w:rFonts w:ascii="Arial Armenian" w:hAnsi="Arial Armenian"/>
      <w:lang w:val="ru-RU"/>
    </w:rPr>
  </w:style>
  <w:style w:type="character" w:styleId="CommentReference">
    <w:name w:val="annotation reference"/>
    <w:semiHidden/>
    <w:rsid w:val="0097579C"/>
    <w:rPr>
      <w:sz w:val="16"/>
      <w:szCs w:val="16"/>
    </w:rPr>
  </w:style>
  <w:style w:type="paragraph" w:styleId="CommentText">
    <w:name w:val="annotation text"/>
    <w:basedOn w:val="Normal"/>
    <w:link w:val="CommentTextChar"/>
    <w:semiHidden/>
    <w:rsid w:val="0097579C"/>
    <w:pPr>
      <w:spacing w:after="0" w:line="240" w:lineRule="auto"/>
    </w:pPr>
    <w:rPr>
      <w:rFonts w:ascii="Times Armenian" w:eastAsia="Times New Roman" w:hAnsi="Times Armenian" w:cs="Times New Roman"/>
      <w:sz w:val="20"/>
      <w:szCs w:val="20"/>
      <w:lang w:bidi="ru-RU"/>
    </w:rPr>
  </w:style>
  <w:style w:type="character" w:customStyle="1" w:styleId="CommentTextChar">
    <w:name w:val="Comment Text Char"/>
    <w:basedOn w:val="DefaultParagraphFont"/>
    <w:link w:val="CommentText"/>
    <w:semiHidden/>
    <w:rsid w:val="0097579C"/>
    <w:rPr>
      <w:rFonts w:ascii="Times Armenian" w:eastAsia="Times New Roman" w:hAnsi="Times Armenian" w:cs="Times New Roman"/>
      <w:sz w:val="20"/>
      <w:szCs w:val="20"/>
      <w:lang w:bidi="ru-RU"/>
    </w:rPr>
  </w:style>
  <w:style w:type="paragraph" w:styleId="CommentSubject">
    <w:name w:val="annotation subject"/>
    <w:basedOn w:val="CommentText"/>
    <w:next w:val="CommentText"/>
    <w:link w:val="CommentSubjectChar"/>
    <w:semiHidden/>
    <w:rsid w:val="0097579C"/>
    <w:rPr>
      <w:b/>
      <w:bCs/>
    </w:rPr>
  </w:style>
  <w:style w:type="character" w:customStyle="1" w:styleId="CommentSubjectChar">
    <w:name w:val="Comment Subject Char"/>
    <w:basedOn w:val="CommentTextChar"/>
    <w:link w:val="CommentSubject"/>
    <w:semiHidden/>
    <w:rsid w:val="0097579C"/>
    <w:rPr>
      <w:b/>
      <w:bCs/>
    </w:rPr>
  </w:style>
  <w:style w:type="paragraph" w:styleId="EndnoteText">
    <w:name w:val="endnote text"/>
    <w:basedOn w:val="Normal"/>
    <w:link w:val="EndnoteTextChar"/>
    <w:semiHidden/>
    <w:rsid w:val="0097579C"/>
    <w:pPr>
      <w:spacing w:after="0" w:line="240" w:lineRule="auto"/>
    </w:pPr>
    <w:rPr>
      <w:rFonts w:ascii="Times Armenian" w:eastAsia="Times New Roman" w:hAnsi="Times Armenian" w:cs="Times New Roman"/>
      <w:sz w:val="20"/>
      <w:szCs w:val="20"/>
      <w:lang w:bidi="ru-RU"/>
    </w:rPr>
  </w:style>
  <w:style w:type="character" w:customStyle="1" w:styleId="EndnoteTextChar">
    <w:name w:val="Endnote Text Char"/>
    <w:basedOn w:val="DefaultParagraphFont"/>
    <w:link w:val="EndnoteText"/>
    <w:semiHidden/>
    <w:rsid w:val="0097579C"/>
    <w:rPr>
      <w:rFonts w:ascii="Times Armenian" w:eastAsia="Times New Roman" w:hAnsi="Times Armenian" w:cs="Times New Roman"/>
      <w:sz w:val="20"/>
      <w:szCs w:val="20"/>
      <w:lang w:bidi="ru-RU"/>
    </w:rPr>
  </w:style>
  <w:style w:type="character" w:styleId="EndnoteReference">
    <w:name w:val="endnote reference"/>
    <w:semiHidden/>
    <w:rsid w:val="0097579C"/>
    <w:rPr>
      <w:vertAlign w:val="superscript"/>
    </w:rPr>
  </w:style>
  <w:style w:type="paragraph" w:styleId="DocumentMap">
    <w:name w:val="Document Map"/>
    <w:basedOn w:val="Normal"/>
    <w:link w:val="DocumentMapChar"/>
    <w:semiHidden/>
    <w:rsid w:val="0097579C"/>
    <w:pPr>
      <w:shd w:val="clear" w:color="auto" w:fill="000080"/>
      <w:spacing w:after="0" w:line="240" w:lineRule="auto"/>
    </w:pPr>
    <w:rPr>
      <w:rFonts w:ascii="Tahoma" w:eastAsia="Times New Roman" w:hAnsi="Tahoma" w:cs="Tahoma"/>
      <w:sz w:val="20"/>
      <w:szCs w:val="20"/>
      <w:lang w:bidi="ru-RU"/>
    </w:rPr>
  </w:style>
  <w:style w:type="character" w:customStyle="1" w:styleId="DocumentMapChar">
    <w:name w:val="Document Map Char"/>
    <w:basedOn w:val="DefaultParagraphFont"/>
    <w:link w:val="DocumentMap"/>
    <w:semiHidden/>
    <w:rsid w:val="0097579C"/>
    <w:rPr>
      <w:rFonts w:ascii="Tahoma" w:eastAsia="Times New Roman" w:hAnsi="Tahoma" w:cs="Tahoma"/>
      <w:sz w:val="20"/>
      <w:szCs w:val="20"/>
      <w:shd w:val="clear" w:color="auto" w:fill="000080"/>
      <w:lang w:bidi="ru-RU"/>
    </w:rPr>
  </w:style>
  <w:style w:type="paragraph" w:styleId="Revision">
    <w:name w:val="Revision"/>
    <w:hidden/>
    <w:semiHidden/>
    <w:rsid w:val="0097579C"/>
    <w:pPr>
      <w:spacing w:after="0" w:line="240" w:lineRule="auto"/>
    </w:pPr>
    <w:rPr>
      <w:rFonts w:ascii="Times Armenian" w:eastAsia="Times New Roman" w:hAnsi="Times Armenian" w:cs="Times New Roman"/>
      <w:sz w:val="24"/>
      <w:szCs w:val="20"/>
      <w:lang w:bidi="ru-RU"/>
    </w:rPr>
  </w:style>
  <w:style w:type="table" w:styleId="TableGrid">
    <w:name w:val="Table Grid"/>
    <w:basedOn w:val="TableNormal"/>
    <w:rsid w:val="0097579C"/>
    <w:pPr>
      <w:spacing w:after="0" w:line="240" w:lineRule="auto"/>
    </w:pPr>
    <w:rPr>
      <w:rFonts w:ascii="Times New Roman" w:eastAsia="Times New Roman" w:hAnsi="Times New Roman" w:cs="Times New Roman"/>
      <w:sz w:val="20"/>
      <w:szCs w:val="20"/>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97579C"/>
    <w:pPr>
      <w:spacing w:after="160" w:line="240" w:lineRule="exact"/>
    </w:pPr>
    <w:rPr>
      <w:rFonts w:ascii="Verdana" w:eastAsia="Times New Roman" w:hAnsi="Verdana" w:cs="Times New Roman"/>
      <w:sz w:val="20"/>
      <w:szCs w:val="20"/>
      <w:lang w:bidi="ru-RU"/>
    </w:rPr>
  </w:style>
  <w:style w:type="paragraph" w:customStyle="1" w:styleId="Style2">
    <w:name w:val="Style2"/>
    <w:basedOn w:val="Normal"/>
    <w:rsid w:val="0097579C"/>
    <w:pPr>
      <w:spacing w:after="0" w:line="240" w:lineRule="auto"/>
      <w:jc w:val="center"/>
    </w:pPr>
    <w:rPr>
      <w:rFonts w:ascii="Arial Armenian" w:eastAsia="Times New Roman" w:hAnsi="Arial Armenian" w:cs="Times New Roman"/>
      <w:w w:val="90"/>
      <w:szCs w:val="20"/>
      <w:lang w:bidi="ru-RU"/>
    </w:rPr>
  </w:style>
  <w:style w:type="character" w:customStyle="1" w:styleId="CharChar23">
    <w:name w:val="Char Char23"/>
    <w:rsid w:val="0097579C"/>
    <w:rPr>
      <w:rFonts w:ascii="Arial Armenian" w:hAnsi="Arial Armenian"/>
      <w:sz w:val="28"/>
      <w:lang w:val="ru-RU" w:eastAsia="ru-RU" w:bidi="ru-RU"/>
    </w:rPr>
  </w:style>
  <w:style w:type="character" w:customStyle="1" w:styleId="CharChar21">
    <w:name w:val="Char Char21"/>
    <w:rsid w:val="0097579C"/>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97579C"/>
    <w:pPr>
      <w:spacing w:after="0" w:line="240" w:lineRule="auto"/>
      <w:ind w:left="720"/>
    </w:pPr>
    <w:rPr>
      <w:rFonts w:ascii="Times Armenian" w:eastAsia="Times New Roman" w:hAnsi="Times Armenian" w:cs="Times New Roman"/>
      <w:sz w:val="24"/>
      <w:szCs w:val="24"/>
      <w:lang w:bidi="ru-RU"/>
    </w:rPr>
  </w:style>
  <w:style w:type="character" w:customStyle="1" w:styleId="CharChar25">
    <w:name w:val="Char Char25"/>
    <w:rsid w:val="0097579C"/>
    <w:rPr>
      <w:rFonts w:ascii="Arial Armenian" w:hAnsi="Arial Armenian"/>
      <w:sz w:val="28"/>
      <w:lang w:val="ru-RU" w:eastAsia="ru-RU" w:bidi="ru-RU"/>
    </w:rPr>
  </w:style>
  <w:style w:type="character" w:customStyle="1" w:styleId="CharChar24">
    <w:name w:val="Char Char24"/>
    <w:rsid w:val="0097579C"/>
    <w:rPr>
      <w:rFonts w:ascii="Arial LatArm" w:hAnsi="Arial LatArm"/>
      <w:b/>
      <w:color w:val="0000FF"/>
      <w:lang w:val="ru-RU" w:eastAsia="ru-RU" w:bidi="ru-RU"/>
    </w:rPr>
  </w:style>
  <w:style w:type="paragraph" w:styleId="BlockText">
    <w:name w:val="Block Text"/>
    <w:basedOn w:val="Normal"/>
    <w:rsid w:val="0097579C"/>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bidi="ru-RU"/>
    </w:rPr>
  </w:style>
  <w:style w:type="paragraph" w:customStyle="1" w:styleId="BodyTextIndent22">
    <w:name w:val="Body Text Indent 2+2"/>
    <w:basedOn w:val="Normal"/>
    <w:next w:val="Normal"/>
    <w:rsid w:val="0097579C"/>
    <w:pPr>
      <w:autoSpaceDE w:val="0"/>
      <w:autoSpaceDN w:val="0"/>
      <w:adjustRightInd w:val="0"/>
      <w:spacing w:after="0" w:line="240" w:lineRule="auto"/>
    </w:pPr>
    <w:rPr>
      <w:rFonts w:ascii="Times Armenian" w:eastAsia="Times New Roman" w:hAnsi="Times Armenian" w:cs="Times New Roman"/>
      <w:sz w:val="24"/>
      <w:szCs w:val="24"/>
      <w:lang w:bidi="ru-RU"/>
    </w:rPr>
  </w:style>
  <w:style w:type="paragraph" w:customStyle="1" w:styleId="Normal2">
    <w:name w:val="Normal+2"/>
    <w:basedOn w:val="Normal"/>
    <w:next w:val="Normal"/>
    <w:rsid w:val="0097579C"/>
    <w:pPr>
      <w:autoSpaceDE w:val="0"/>
      <w:autoSpaceDN w:val="0"/>
      <w:adjustRightInd w:val="0"/>
      <w:spacing w:after="0" w:line="240" w:lineRule="auto"/>
    </w:pPr>
    <w:rPr>
      <w:rFonts w:ascii="Times Armenian" w:eastAsia="Times New Roman" w:hAnsi="Times Armenian" w:cs="Times New Roman"/>
      <w:sz w:val="24"/>
      <w:szCs w:val="24"/>
      <w:lang w:bidi="ru-RU"/>
    </w:rPr>
  </w:style>
  <w:style w:type="paragraph" w:customStyle="1" w:styleId="CharCharCharChar">
    <w:name w:val="Знак Знак Знак Char Char Char Char Знак Знак Знак"/>
    <w:basedOn w:val="Normal"/>
    <w:rsid w:val="0097579C"/>
    <w:pPr>
      <w:widowControl w:val="0"/>
      <w:adjustRightInd w:val="0"/>
      <w:spacing w:after="160" w:line="240" w:lineRule="exact"/>
    </w:pPr>
    <w:rPr>
      <w:rFonts w:ascii="Times New Roman" w:eastAsia="Times New Roman" w:hAnsi="Times New Roman" w:cs="Times New Roman"/>
      <w:sz w:val="20"/>
      <w:szCs w:val="20"/>
      <w:lang w:bidi="ru-RU"/>
    </w:rPr>
  </w:style>
  <w:style w:type="paragraph" w:customStyle="1" w:styleId="xl63">
    <w:name w:val="xl63"/>
    <w:basedOn w:val="Normal"/>
    <w:rsid w:val="009757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bidi="ru-RU"/>
    </w:rPr>
  </w:style>
  <w:style w:type="paragraph" w:customStyle="1" w:styleId="xl64">
    <w:name w:val="xl64"/>
    <w:basedOn w:val="Normal"/>
    <w:rsid w:val="009757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bidi="ru-RU"/>
    </w:rPr>
  </w:style>
  <w:style w:type="paragraph" w:customStyle="1" w:styleId="xl65">
    <w:name w:val="xl65"/>
    <w:basedOn w:val="Normal"/>
    <w:rsid w:val="009757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bidi="ru-RU"/>
    </w:rPr>
  </w:style>
  <w:style w:type="paragraph" w:customStyle="1" w:styleId="xl66">
    <w:name w:val="xl66"/>
    <w:basedOn w:val="Normal"/>
    <w:rsid w:val="009757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bidi="ru-RU"/>
    </w:rPr>
  </w:style>
  <w:style w:type="paragraph" w:customStyle="1" w:styleId="xl67">
    <w:name w:val="xl67"/>
    <w:basedOn w:val="Normal"/>
    <w:rsid w:val="0097579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bidi="ru-RU"/>
    </w:rPr>
  </w:style>
  <w:style w:type="paragraph" w:customStyle="1" w:styleId="xl68">
    <w:name w:val="xl68"/>
    <w:basedOn w:val="Normal"/>
    <w:rsid w:val="0097579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69">
    <w:name w:val="xl69"/>
    <w:basedOn w:val="Normal"/>
    <w:rsid w:val="0097579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0">
    <w:name w:val="xl70"/>
    <w:basedOn w:val="Normal"/>
    <w:rsid w:val="0097579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1">
    <w:name w:val="xl71"/>
    <w:basedOn w:val="Normal"/>
    <w:rsid w:val="0097579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xl72">
    <w:name w:val="xl72"/>
    <w:basedOn w:val="Normal"/>
    <w:rsid w:val="0097579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font5">
    <w:name w:val="font5"/>
    <w:basedOn w:val="Normal"/>
    <w:rsid w:val="0097579C"/>
    <w:pPr>
      <w:spacing w:before="100" w:beforeAutospacing="1" w:after="100" w:afterAutospacing="1" w:line="240" w:lineRule="auto"/>
    </w:pPr>
    <w:rPr>
      <w:rFonts w:ascii="Times Armenian" w:eastAsia="Arial Unicode MS" w:hAnsi="Times Armenian" w:cs="Arial Unicode MS"/>
      <w:sz w:val="16"/>
      <w:szCs w:val="16"/>
      <w:lang w:bidi="ru-RU"/>
    </w:rPr>
  </w:style>
  <w:style w:type="paragraph" w:customStyle="1" w:styleId="font6">
    <w:name w:val="font6"/>
    <w:basedOn w:val="Normal"/>
    <w:rsid w:val="0097579C"/>
    <w:pPr>
      <w:spacing w:before="100" w:beforeAutospacing="1" w:after="100" w:afterAutospacing="1" w:line="240" w:lineRule="auto"/>
    </w:pPr>
    <w:rPr>
      <w:rFonts w:ascii="Times Armenian" w:eastAsia="Arial Unicode MS" w:hAnsi="Times Armenian" w:cs="Arial Unicode MS"/>
      <w:i/>
      <w:iCs/>
      <w:sz w:val="16"/>
      <w:szCs w:val="16"/>
      <w:lang w:bidi="ru-RU"/>
    </w:rPr>
  </w:style>
  <w:style w:type="paragraph" w:customStyle="1" w:styleId="font7">
    <w:name w:val="font7"/>
    <w:basedOn w:val="Normal"/>
    <w:rsid w:val="0097579C"/>
    <w:pPr>
      <w:spacing w:before="100" w:beforeAutospacing="1" w:after="100" w:afterAutospacing="1" w:line="240" w:lineRule="auto"/>
    </w:pPr>
    <w:rPr>
      <w:rFonts w:ascii="Times LatArm" w:eastAsia="Arial Unicode MS" w:hAnsi="Times LatArm" w:cs="Arial Unicode MS"/>
      <w:sz w:val="16"/>
      <w:szCs w:val="16"/>
      <w:lang w:bidi="ru-RU"/>
    </w:rPr>
  </w:style>
  <w:style w:type="paragraph" w:customStyle="1" w:styleId="font8">
    <w:name w:val="font8"/>
    <w:basedOn w:val="Normal"/>
    <w:rsid w:val="0097579C"/>
    <w:pPr>
      <w:spacing w:before="100" w:beforeAutospacing="1" w:after="100" w:afterAutospacing="1" w:line="240" w:lineRule="auto"/>
    </w:pPr>
    <w:rPr>
      <w:rFonts w:ascii="Times LatRus" w:eastAsia="Arial Unicode MS" w:hAnsi="Times LatRus" w:cs="Arial Unicode MS"/>
      <w:sz w:val="16"/>
      <w:szCs w:val="16"/>
      <w:lang w:bidi="ru-RU"/>
    </w:rPr>
  </w:style>
  <w:style w:type="paragraph" w:customStyle="1" w:styleId="font9">
    <w:name w:val="font9"/>
    <w:basedOn w:val="Normal"/>
    <w:rsid w:val="0097579C"/>
    <w:pPr>
      <w:spacing w:before="100" w:beforeAutospacing="1" w:after="100" w:afterAutospacing="1" w:line="240" w:lineRule="auto"/>
    </w:pPr>
    <w:rPr>
      <w:rFonts w:ascii="Times LatRus" w:eastAsia="Arial Unicode MS" w:hAnsi="Times LatRus" w:cs="Arial Unicode MS"/>
      <w:i/>
      <w:iCs/>
      <w:sz w:val="16"/>
      <w:szCs w:val="16"/>
      <w:lang w:bidi="ru-RU"/>
    </w:rPr>
  </w:style>
  <w:style w:type="paragraph" w:customStyle="1" w:styleId="font10">
    <w:name w:val="font10"/>
    <w:basedOn w:val="Normal"/>
    <w:rsid w:val="0097579C"/>
    <w:pPr>
      <w:spacing w:before="100" w:beforeAutospacing="1" w:after="100" w:afterAutospacing="1" w:line="240" w:lineRule="auto"/>
    </w:pPr>
    <w:rPr>
      <w:rFonts w:ascii="Times LatArm" w:eastAsia="Arial Unicode MS" w:hAnsi="Times LatArm" w:cs="Arial Unicode MS"/>
      <w:sz w:val="16"/>
      <w:szCs w:val="16"/>
      <w:lang w:bidi="ru-RU"/>
    </w:rPr>
  </w:style>
  <w:style w:type="paragraph" w:customStyle="1" w:styleId="font11">
    <w:name w:val="font11"/>
    <w:basedOn w:val="Normal"/>
    <w:rsid w:val="0097579C"/>
    <w:pPr>
      <w:spacing w:before="100" w:beforeAutospacing="1" w:after="100" w:afterAutospacing="1" w:line="240" w:lineRule="auto"/>
    </w:pPr>
    <w:rPr>
      <w:rFonts w:ascii="Times LatRus" w:eastAsia="Arial Unicode MS" w:hAnsi="Times LatRus" w:cs="Arial Unicode MS"/>
      <w:sz w:val="16"/>
      <w:szCs w:val="16"/>
      <w:lang w:bidi="ru-RU"/>
    </w:rPr>
  </w:style>
  <w:style w:type="paragraph" w:customStyle="1" w:styleId="font12">
    <w:name w:val="font12"/>
    <w:basedOn w:val="Normal"/>
    <w:rsid w:val="0097579C"/>
    <w:pPr>
      <w:spacing w:before="100" w:beforeAutospacing="1" w:after="100" w:afterAutospacing="1" w:line="240" w:lineRule="auto"/>
    </w:pPr>
    <w:rPr>
      <w:rFonts w:ascii="Times New Roman" w:eastAsia="Arial Unicode MS" w:hAnsi="Times New Roman" w:cs="Times New Roman"/>
      <w:sz w:val="16"/>
      <w:szCs w:val="16"/>
      <w:lang w:bidi="ru-RU"/>
    </w:rPr>
  </w:style>
  <w:style w:type="paragraph" w:customStyle="1" w:styleId="font13">
    <w:name w:val="font13"/>
    <w:basedOn w:val="Normal"/>
    <w:rsid w:val="0097579C"/>
    <w:pPr>
      <w:spacing w:before="100" w:beforeAutospacing="1" w:after="100" w:afterAutospacing="1" w:line="240" w:lineRule="auto"/>
    </w:pPr>
    <w:rPr>
      <w:rFonts w:ascii="Times Armenian" w:eastAsia="Arial Unicode MS" w:hAnsi="Times Armenian" w:cs="Arial Unicode MS"/>
      <w:color w:val="000000"/>
      <w:sz w:val="20"/>
      <w:szCs w:val="20"/>
      <w:lang w:bidi="ru-RU"/>
    </w:rPr>
  </w:style>
  <w:style w:type="paragraph" w:customStyle="1" w:styleId="xl73">
    <w:name w:val="xl73"/>
    <w:basedOn w:val="Normal"/>
    <w:rsid w:val="0097579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4">
    <w:name w:val="xl74"/>
    <w:basedOn w:val="Normal"/>
    <w:rsid w:val="0097579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5">
    <w:name w:val="xl75"/>
    <w:basedOn w:val="Normal"/>
    <w:rsid w:val="0097579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Index11">
    <w:name w:val="Index 11"/>
    <w:basedOn w:val="Normal"/>
    <w:rsid w:val="0097579C"/>
    <w:pPr>
      <w:suppressAutoHyphens/>
      <w:spacing w:after="0" w:line="100" w:lineRule="atLeast"/>
      <w:ind w:left="240" w:hanging="240"/>
    </w:pPr>
    <w:rPr>
      <w:rFonts w:ascii="Times Armenian" w:eastAsia="Times New Roman" w:hAnsi="Times Armenian" w:cs="Times New Roman"/>
      <w:kern w:val="1"/>
      <w:sz w:val="16"/>
      <w:szCs w:val="16"/>
      <w:lang w:bidi="ru-RU"/>
    </w:rPr>
  </w:style>
  <w:style w:type="paragraph" w:customStyle="1" w:styleId="IndexHeading1">
    <w:name w:val="Index Heading1"/>
    <w:basedOn w:val="Normal"/>
    <w:rsid w:val="0097579C"/>
    <w:pPr>
      <w:suppressAutoHyphens/>
      <w:spacing w:after="0" w:line="100" w:lineRule="atLeast"/>
    </w:pPr>
    <w:rPr>
      <w:rFonts w:ascii="Times New Roman" w:eastAsia="Times New Roman" w:hAnsi="Times New Roman" w:cs="Times New Roman"/>
      <w:kern w:val="1"/>
      <w:sz w:val="20"/>
      <w:szCs w:val="20"/>
      <w:lang w:bidi="ru-RU"/>
    </w:rPr>
  </w:style>
  <w:style w:type="character" w:styleId="FollowedHyperlink">
    <w:name w:val="FollowedHyperlink"/>
    <w:rsid w:val="0097579C"/>
    <w:rPr>
      <w:color w:val="800080"/>
      <w:u w:val="single"/>
    </w:rPr>
  </w:style>
  <w:style w:type="character" w:customStyle="1" w:styleId="CharCharCharChar1">
    <w:name w:val="Char Char Char Char1"/>
    <w:aliases w:val=" Char Char Char Char Char Char"/>
    <w:rsid w:val="0097579C"/>
    <w:rPr>
      <w:rFonts w:ascii="Arial LatArm" w:hAnsi="Arial LatArm"/>
      <w:sz w:val="24"/>
      <w:lang w:val="ru-RU" w:eastAsia="ru-RU" w:bidi="ru-RU"/>
    </w:rPr>
  </w:style>
  <w:style w:type="character" w:customStyle="1" w:styleId="CharChar">
    <w:name w:val="Char Char"/>
    <w:locked/>
    <w:rsid w:val="0097579C"/>
    <w:rPr>
      <w:lang w:val="ru-RU" w:eastAsia="ru-RU" w:bidi="ru-RU"/>
    </w:rPr>
  </w:style>
  <w:style w:type="paragraph" w:customStyle="1" w:styleId="Char3CharCharChar">
    <w:name w:val="Char3 Char Char Char"/>
    <w:basedOn w:val="Normal"/>
    <w:next w:val="Normal"/>
    <w:semiHidden/>
    <w:rsid w:val="0097579C"/>
    <w:pPr>
      <w:spacing w:after="160" w:line="240" w:lineRule="exact"/>
      <w:jc w:val="both"/>
    </w:pPr>
    <w:rPr>
      <w:rFonts w:ascii="Arial" w:eastAsia="Times New Roman" w:hAnsi="Arial" w:cs="Arial"/>
      <w:b/>
      <w:sz w:val="20"/>
      <w:szCs w:val="20"/>
      <w:lang w:bidi="ru-RU"/>
    </w:rPr>
  </w:style>
  <w:style w:type="character" w:customStyle="1" w:styleId="ListParagraphChar">
    <w:name w:val="List Paragraph Char"/>
    <w:link w:val="ListParagraph"/>
    <w:uiPriority w:val="34"/>
    <w:locked/>
    <w:rsid w:val="0097579C"/>
    <w:rPr>
      <w:rFonts w:ascii="Times Armenian" w:eastAsia="Times New Roman" w:hAnsi="Times Armenian" w:cs="Times New Roman"/>
      <w:sz w:val="24"/>
      <w:szCs w:val="24"/>
      <w:lang w:bidi="ru-RU"/>
    </w:rPr>
  </w:style>
  <w:style w:type="character" w:styleId="Emphasis">
    <w:name w:val="Emphasis"/>
    <w:qFormat/>
    <w:rsid w:val="0097579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84</Pages>
  <Words>17958</Words>
  <Characters>102362</Characters>
  <Application>Microsoft Office Word</Application>
  <DocSecurity>0</DocSecurity>
  <Lines>853</Lines>
  <Paragraphs>240</Paragraphs>
  <ScaleCrop>false</ScaleCrop>
  <Company/>
  <LinksUpToDate>false</LinksUpToDate>
  <CharactersWithSpaces>120080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2020-02-26T10:59:00Z</dcterms:created>
  <dcterms:modified xsi:type="dcterms:W3CDTF">2020-02-26T10:59:00Z</dcterms:modified>
</cp:coreProperties>
</file>